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5435C">
      <w:pPr>
        <w:spacing w:line="600" w:lineRule="exact"/>
        <w:jc w:val="center"/>
        <w:rPr>
          <w:rFonts w:hint="default" w:ascii="Times New Roman" w:hAnsi="Times New Roman" w:eastAsia="方正仿宋_GBK" w:cs="Times New Roman"/>
          <w:b/>
          <w:color w:val="000000" w:themeColor="text1"/>
          <w:sz w:val="36"/>
          <w:szCs w:val="36"/>
          <w14:textFill>
            <w14:solidFill>
              <w14:schemeClr w14:val="tx1"/>
            </w14:solidFill>
          </w14:textFill>
        </w:rPr>
      </w:pPr>
      <w:r>
        <w:rPr>
          <w:rFonts w:hint="default" w:ascii="Times New Roman" w:hAnsi="Times New Roman" w:eastAsia="方正仿宋_GBK" w:cs="Times New Roman"/>
          <w:b/>
          <w:color w:val="000000" w:themeColor="text1"/>
          <w:sz w:val="36"/>
          <w:szCs w:val="36"/>
          <w14:textFill>
            <w14:solidFill>
              <w14:schemeClr w14:val="tx1"/>
            </w14:solidFill>
          </w14:textFill>
        </w:rPr>
        <w:t>重庆城市综合交通枢纽开发投资有限公司</w:t>
      </w:r>
    </w:p>
    <w:p w14:paraId="780944A5">
      <w:pPr>
        <w:tabs>
          <w:tab w:val="left" w:pos="-7488"/>
        </w:tabs>
        <w:spacing w:line="600" w:lineRule="exact"/>
        <w:ind w:right="-227" w:rightChars="-108"/>
        <w:jc w:val="center"/>
        <w:rPr>
          <w:rFonts w:hint="default" w:ascii="Times New Roman" w:hAnsi="Times New Roman" w:eastAsia="方正仿宋_GBK" w:cs="Times New Roman"/>
          <w:b/>
          <w:color w:val="auto"/>
          <w:sz w:val="36"/>
          <w:szCs w:val="36"/>
          <w:u w:val="single"/>
        </w:rPr>
      </w:pPr>
      <w:r>
        <w:rPr>
          <w:rFonts w:hint="default" w:ascii="Times New Roman" w:hAnsi="Times New Roman" w:eastAsia="方正仿宋_GBK" w:cs="Times New Roman"/>
          <w:b/>
          <w:color w:val="000000" w:themeColor="text1"/>
          <w:sz w:val="36"/>
          <w:szCs w:val="36"/>
          <w14:textFill>
            <w14:solidFill>
              <w14:schemeClr w14:val="tx1"/>
            </w14:solidFill>
          </w14:textFill>
        </w:rPr>
        <w:t>关于</w:t>
      </w:r>
      <w:r>
        <w:rPr>
          <w:rFonts w:hint="default" w:ascii="Times New Roman" w:hAnsi="Times New Roman" w:eastAsia="方正仿宋_GBK" w:cs="Times New Roman"/>
          <w:b/>
          <w:color w:val="000000" w:themeColor="text1"/>
          <w:sz w:val="36"/>
          <w:szCs w:val="36"/>
          <w:lang w:val="en-US" w:eastAsia="zh-CN"/>
          <w14:textFill>
            <w14:solidFill>
              <w14:schemeClr w14:val="tx1"/>
            </w14:solidFill>
          </w14:textFill>
        </w:rPr>
        <w:t>沙坪坝综合交通枢纽商业工程商业标识、美陈包装、软装设计</w:t>
      </w:r>
      <w:r>
        <w:rPr>
          <w:rFonts w:hint="default" w:ascii="Times New Roman" w:hAnsi="Times New Roman" w:eastAsia="方正仿宋_GBK" w:cs="Times New Roman"/>
          <w:b/>
          <w:color w:val="000000" w:themeColor="text1"/>
          <w:sz w:val="36"/>
          <w:szCs w:val="36"/>
          <w14:textFill>
            <w14:solidFill>
              <w14:schemeClr w14:val="tx1"/>
            </w14:solidFill>
          </w14:textFill>
        </w:rPr>
        <w:t>服务</w:t>
      </w:r>
      <w:r>
        <w:rPr>
          <w:rFonts w:hint="default" w:ascii="Times New Roman" w:hAnsi="Times New Roman" w:eastAsia="方正仿宋_GBK" w:cs="Times New Roman"/>
          <w:b/>
          <w:color w:val="auto"/>
          <w:sz w:val="36"/>
          <w:szCs w:val="36"/>
        </w:rPr>
        <w:t>比选文件邀请函</w:t>
      </w:r>
      <w:bookmarkStart w:id="1" w:name="_GoBack"/>
      <w:bookmarkEnd w:id="1"/>
    </w:p>
    <w:p w14:paraId="60100CDC">
      <w:pPr>
        <w:spacing w:line="600" w:lineRule="exact"/>
        <w:rPr>
          <w:rFonts w:hint="default" w:ascii="Times New Roman" w:hAnsi="Times New Roman" w:eastAsia="方正仿宋_GBK" w:cs="Times New Roman"/>
          <w:color w:val="auto"/>
          <w:sz w:val="32"/>
          <w:szCs w:val="32"/>
          <w:u w:val="single"/>
        </w:rPr>
      </w:pPr>
    </w:p>
    <w:p w14:paraId="0F66428A">
      <w:pPr>
        <w:spacing w:line="600" w:lineRule="exact"/>
        <w:rPr>
          <w:rFonts w:hint="default" w:ascii="Times New Roman" w:hAnsi="Times New Roman" w:eastAsia="方正仿宋_GBK" w:cs="Times New Roman"/>
          <w:color w:val="auto"/>
          <w:sz w:val="28"/>
          <w:szCs w:val="28"/>
          <w:u w:val="single"/>
        </w:rPr>
      </w:pPr>
      <w:r>
        <w:rPr>
          <w:rFonts w:hint="default" w:ascii="Times New Roman" w:hAnsi="Times New Roman" w:eastAsia="方正仿宋_GBK" w:cs="Times New Roman"/>
          <w:color w:val="auto"/>
          <w:sz w:val="28"/>
          <w:szCs w:val="28"/>
          <w:u w:val="single"/>
        </w:rPr>
        <w:t>受邀请单位名称（挂网比选则无须填邀请函）：</w:t>
      </w:r>
    </w:p>
    <w:p w14:paraId="0FC57CD0">
      <w:pPr>
        <w:spacing w:line="600" w:lineRule="exact"/>
        <w:ind w:firstLine="480" w:firstLineChars="200"/>
        <w:jc w:val="left"/>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24"/>
        </w:rPr>
        <w:t>我司拟开展</w:t>
      </w:r>
      <w:r>
        <w:rPr>
          <w:rFonts w:hint="default" w:ascii="Times New Roman" w:hAnsi="Times New Roman" w:eastAsia="方正仿宋_GBK" w:cs="Times New Roman"/>
          <w:color w:val="auto"/>
          <w:sz w:val="24"/>
          <w:u w:val="single"/>
          <w:lang w:val="en-US" w:eastAsia="zh-CN"/>
        </w:rPr>
        <w:t xml:space="preserve">  沙坪坝综合交通枢纽商业工程商业标识、美陈包装、软装设计  </w:t>
      </w:r>
      <w:r>
        <w:rPr>
          <w:rFonts w:hint="default" w:ascii="Times New Roman" w:hAnsi="Times New Roman" w:eastAsia="方正仿宋_GBK" w:cs="Times New Roman"/>
          <w:color w:val="auto"/>
          <w:sz w:val="24"/>
        </w:rPr>
        <w:t>工作，本次工作实施单位的确定将采用竞争性比选（谈判）方式进行。现邀请贵单位作为潜在竞选人之一参加报价和竞选/谈判。项目具体情况如下：</w:t>
      </w:r>
    </w:p>
    <w:tbl>
      <w:tblPr>
        <w:tblStyle w:val="24"/>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9"/>
        <w:gridCol w:w="6668"/>
      </w:tblGrid>
      <w:tr w14:paraId="02C19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897" w:type="dxa"/>
            <w:gridSpan w:val="2"/>
            <w:vAlign w:val="center"/>
          </w:tcPr>
          <w:p w14:paraId="705D9F6E">
            <w:pPr>
              <w:spacing w:line="600" w:lineRule="exact"/>
              <w:rPr>
                <w:rFonts w:hint="default" w:ascii="Times New Roman" w:hAnsi="Times New Roman" w:eastAsia="方正黑体_GBK" w:cs="Times New Roman"/>
                <w:color w:val="000000" w:themeColor="text1"/>
                <w:sz w:val="24"/>
                <w14:textFill>
                  <w14:solidFill>
                    <w14:schemeClr w14:val="tx1"/>
                  </w14:solidFill>
                </w14:textFill>
              </w:rPr>
            </w:pPr>
            <w:r>
              <w:rPr>
                <w:rFonts w:hint="default" w:ascii="Times New Roman" w:hAnsi="Times New Roman" w:eastAsia="方正黑体_GBK" w:cs="Times New Roman"/>
                <w:color w:val="000000" w:themeColor="text1"/>
                <w:sz w:val="24"/>
                <w14:textFill>
                  <w14:solidFill>
                    <w14:schemeClr w14:val="tx1"/>
                  </w14:solidFill>
                </w14:textFill>
              </w:rPr>
              <w:t xml:space="preserve">一、项目概况 </w:t>
            </w:r>
          </w:p>
          <w:p w14:paraId="40C9A133">
            <w:pPr>
              <w:keepNext/>
              <w:keepLines/>
              <w:spacing w:before="260" w:after="260" w:line="600" w:lineRule="exact"/>
              <w:outlineLvl w:val="2"/>
              <w:rPr>
                <w:rFonts w:hint="default" w:ascii="Times New Roman" w:hAnsi="Times New Roman" w:eastAsia="方正仿宋_GBK" w:cs="Times New Roman"/>
                <w:color w:val="000000" w:themeColor="text1"/>
                <w:sz w:val="24"/>
                <w14:textFill>
                  <w14:solidFill>
                    <w14:schemeClr w14:val="tx1"/>
                  </w14:solidFill>
                </w14:textFill>
              </w:rPr>
            </w:pPr>
          </w:p>
        </w:tc>
      </w:tr>
      <w:tr w14:paraId="76BE8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exact"/>
        </w:trPr>
        <w:tc>
          <w:tcPr>
            <w:tcW w:w="2229" w:type="dxa"/>
          </w:tcPr>
          <w:p w14:paraId="02985F32">
            <w:pPr>
              <w:jc w:val="lef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14:textFill>
                  <w14:solidFill>
                    <w14:schemeClr w14:val="tx1"/>
                  </w14:solidFill>
                </w14:textFill>
              </w:rPr>
              <w:t>★项目名称</w:t>
            </w:r>
          </w:p>
        </w:tc>
        <w:tc>
          <w:tcPr>
            <w:tcW w:w="6668" w:type="dxa"/>
          </w:tcPr>
          <w:p w14:paraId="3DE72332">
            <w:pPr>
              <w:jc w:val="lef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沙坪坝综合交通枢纽商业工程</w:t>
            </w:r>
          </w:p>
        </w:tc>
      </w:tr>
      <w:tr w14:paraId="033D3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29" w:type="dxa"/>
          </w:tcPr>
          <w:p w14:paraId="65589C33">
            <w:pPr>
              <w:jc w:val="lef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14:textFill>
                  <w14:solidFill>
                    <w14:schemeClr w14:val="tx1"/>
                  </w14:solidFill>
                </w14:textFill>
              </w:rPr>
              <w:t>★项目投资（如有）</w:t>
            </w:r>
          </w:p>
        </w:tc>
        <w:tc>
          <w:tcPr>
            <w:tcW w:w="6668" w:type="dxa"/>
          </w:tcPr>
          <w:p w14:paraId="1DCC9F93">
            <w:pPr>
              <w:jc w:val="left"/>
              <w:rPr>
                <w:rFonts w:hint="default" w:ascii="Times New Roman" w:hAnsi="Times New Roman" w:eastAsia="方正仿宋_GBK" w:cs="Times New Roman"/>
                <w:color w:val="A6A6A6" w:themeColor="background1" w:themeShade="A6"/>
                <w:sz w:val="24"/>
                <w:lang w:val="en-US" w:eastAsia="zh-CN"/>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约430万元</w:t>
            </w:r>
          </w:p>
        </w:tc>
      </w:tr>
      <w:tr w14:paraId="56B3C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229" w:type="dxa"/>
          </w:tcPr>
          <w:p w14:paraId="71940690">
            <w:pPr>
              <w:jc w:val="lef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14:textFill>
                  <w14:solidFill>
                    <w14:schemeClr w14:val="tx1"/>
                  </w14:solidFill>
                </w14:textFill>
              </w:rPr>
              <w:t>★项目具体概况</w:t>
            </w:r>
          </w:p>
        </w:tc>
        <w:tc>
          <w:tcPr>
            <w:tcW w:w="6668" w:type="dxa"/>
            <w:vAlign w:val="top"/>
          </w:tcPr>
          <w:p w14:paraId="7B8701D5">
            <w:pPr>
              <w:tabs>
                <w:tab w:val="left" w:pos="1701"/>
              </w:tabs>
              <w:spacing w:line="560" w:lineRule="exact"/>
              <w:ind w:firstLine="480" w:firstLineChars="200"/>
              <w:jc w:val="left"/>
              <w:rPr>
                <w:rFonts w:hint="default" w:ascii="Times New Roman" w:hAnsi="Times New Roman" w:eastAsia="方正仿宋_GBK" w:cs="Times New Roman"/>
                <w:b w:val="0"/>
                <w:bCs w:val="0"/>
                <w:color w:val="000000" w:themeColor="text1"/>
                <w:sz w:val="24"/>
                <w:szCs w:val="24"/>
                <w14:textFill>
                  <w14:solidFill>
                    <w14:schemeClr w14:val="tx1"/>
                  </w14:solidFill>
                </w14:textFill>
              </w:rPr>
            </w:pPr>
            <w:r>
              <w:rPr>
                <w:rFonts w:hint="default" w:ascii="Times New Roman" w:hAnsi="Times New Roman" w:eastAsia="方正仿宋_GBK" w:cs="Times New Roman"/>
                <w:color w:val="000000" w:themeColor="text1"/>
                <w:sz w:val="24"/>
                <w:szCs w:val="24"/>
                <w14:textFill>
                  <w14:solidFill>
                    <w14:schemeClr w14:val="tx1"/>
                  </w14:solidFill>
                </w14:textFill>
              </w:rPr>
              <w:t>本工程位于重庆沙坪坝站铁路综合交通枢纽D-36轴以东负一</w:t>
            </w:r>
            <w:r>
              <w:rPr>
                <w:rFonts w:hint="default" w:ascii="Times New Roman" w:hAnsi="Times New Roman" w:eastAsia="方正仿宋_GBK" w:cs="Times New Roman"/>
                <w:color w:val="000000" w:themeColor="text1"/>
                <w:sz w:val="24"/>
                <w:szCs w:val="24"/>
                <w:lang w:eastAsia="zh-CN"/>
                <w14:textFill>
                  <w14:solidFill>
                    <w14:schemeClr w14:val="tx1"/>
                  </w14:solidFill>
                </w14:textFill>
              </w:rPr>
              <w:t>、</w:t>
            </w:r>
            <w:r>
              <w:rPr>
                <w:rFonts w:hint="default" w:ascii="Times New Roman" w:hAnsi="Times New Roman" w:eastAsia="方正仿宋_GBK" w:cs="Times New Roman"/>
                <w:color w:val="000000" w:themeColor="text1"/>
                <w:sz w:val="24"/>
                <w:szCs w:val="24"/>
                <w14:textFill>
                  <w14:solidFill>
                    <w14:schemeClr w14:val="tx1"/>
                  </w14:solidFill>
                </w14:textFill>
              </w:rPr>
              <w:t>负二层。主要功能为地下商业及设备房，</w:t>
            </w:r>
            <w:r>
              <w:rPr>
                <w:rFonts w:hint="default" w:ascii="Times New Roman" w:hAnsi="Times New Roman" w:eastAsia="方正仿宋_GBK" w:cs="Times New Roman"/>
                <w:b w:val="0"/>
                <w:bCs w:val="0"/>
                <w:color w:val="000000" w:themeColor="text1"/>
                <w:sz w:val="24"/>
                <w:szCs w:val="24"/>
                <w14:textFill>
                  <w14:solidFill>
                    <w14:schemeClr w14:val="tx1"/>
                  </w14:solidFill>
                </w14:textFill>
              </w:rPr>
              <w:t>总建筑面积为：30994.67m²</w:t>
            </w:r>
            <w:r>
              <w:rPr>
                <w:rFonts w:hint="default" w:ascii="Times New Roman" w:hAnsi="Times New Roman" w:eastAsia="方正仿宋_GBK" w:cs="Times New Roman"/>
                <w:b w:val="0"/>
                <w:bCs w:val="0"/>
                <w:color w:val="000000" w:themeColor="text1"/>
                <w:sz w:val="24"/>
                <w:szCs w:val="24"/>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sz w:val="24"/>
                <w:szCs w:val="24"/>
                <w14:textFill>
                  <w14:solidFill>
                    <w14:schemeClr w14:val="tx1"/>
                  </w14:solidFill>
                </w14:textFill>
              </w:rPr>
              <w:t>其中</w:t>
            </w:r>
            <w:r>
              <w:rPr>
                <w:rFonts w:hint="default" w:ascii="Times New Roman" w:hAnsi="Times New Roman" w:eastAsia="方正仿宋_GBK" w:cs="Times New Roman"/>
                <w:b w:val="0"/>
                <w:bCs w:val="0"/>
                <w:color w:val="000000" w:themeColor="text1"/>
                <w:sz w:val="24"/>
                <w:szCs w:val="24"/>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sz w:val="24"/>
                <w:szCs w:val="24"/>
                <w14:textFill>
                  <w14:solidFill>
                    <w14:schemeClr w14:val="tx1"/>
                  </w14:solidFill>
                </w14:textFill>
              </w:rPr>
              <w:t>商业面积27487.88m²，</w:t>
            </w:r>
            <w:r>
              <w:rPr>
                <w:rFonts w:hint="default" w:ascii="Times New Roman" w:hAnsi="Times New Roman" w:eastAsia="方正仿宋_GBK" w:cs="Times New Roman"/>
                <w:color w:val="000000" w:themeColor="text1"/>
                <w:sz w:val="24"/>
                <w:szCs w:val="24"/>
                <w14:textFill>
                  <w14:solidFill>
                    <w14:schemeClr w14:val="tx1"/>
                  </w14:solidFill>
                </w14:textFill>
              </w:rPr>
              <w:t>枢纽设备房面积：187.87m²，盖上商业配套面积：3318.92m²。</w:t>
            </w:r>
            <w:r>
              <w:rPr>
                <w:rFonts w:hint="default" w:ascii="Times New Roman" w:hAnsi="Times New Roman" w:eastAsia="方正仿宋_GBK" w:cs="Times New Roman"/>
                <w:b w:val="0"/>
                <w:bCs w:val="0"/>
                <w:color w:val="000000" w:themeColor="text1"/>
                <w:sz w:val="24"/>
                <w:szCs w:val="24"/>
                <w14:textFill>
                  <w14:solidFill>
                    <w14:schemeClr w14:val="tx1"/>
                  </w14:solidFill>
                </w14:textFill>
              </w:rPr>
              <w:t>交通核B1-B7面积：4095.39m²。</w:t>
            </w:r>
          </w:p>
        </w:tc>
      </w:tr>
      <w:tr w14:paraId="76902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2229" w:type="dxa"/>
          </w:tcPr>
          <w:p w14:paraId="3E9519E9">
            <w:pPr>
              <w:jc w:val="lef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14:textFill>
                  <w14:solidFill>
                    <w14:schemeClr w14:val="tx1"/>
                  </w14:solidFill>
                </w14:textFill>
              </w:rPr>
              <w:t>★工期（如有）</w:t>
            </w:r>
          </w:p>
        </w:tc>
        <w:tc>
          <w:tcPr>
            <w:tcW w:w="6668" w:type="dxa"/>
            <w:vAlign w:val="top"/>
          </w:tcPr>
          <w:p w14:paraId="1E6C43F2">
            <w:pPr>
              <w:tabs>
                <w:tab w:val="left" w:pos="1701"/>
              </w:tabs>
              <w:spacing w:line="560" w:lineRule="exact"/>
              <w:jc w:val="left"/>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1.计划中标后服务周期：2024年8月15日-2025年5月1日开业。具体时间以中标通知书为准。</w:t>
            </w:r>
          </w:p>
          <w:p w14:paraId="12F6A695">
            <w:pPr>
              <w:tabs>
                <w:tab w:val="left" w:pos="1701"/>
              </w:tabs>
              <w:spacing w:line="560" w:lineRule="exact"/>
              <w:jc w:val="left"/>
              <w:rPr>
                <w:rFonts w:hint="eastAsia"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2.中标后方案设计周期为：50日历天</w:t>
            </w:r>
            <w:r>
              <w:rPr>
                <w:rFonts w:hint="eastAsia" w:eastAsia="方正仿宋_GBK" w:cs="Times New Roman"/>
                <w:color w:val="000000" w:themeColor="text1"/>
                <w:sz w:val="24"/>
                <w:lang w:val="en-US" w:eastAsia="zh-CN"/>
                <w14:textFill>
                  <w14:solidFill>
                    <w14:schemeClr w14:val="tx1"/>
                  </w14:solidFill>
                </w14:textFill>
              </w:rPr>
              <w:t>，</w:t>
            </w:r>
          </w:p>
          <w:p w14:paraId="4002A516">
            <w:pPr>
              <w:tabs>
                <w:tab w:val="left" w:pos="1701"/>
              </w:tabs>
              <w:spacing w:line="560" w:lineRule="exact"/>
              <w:ind w:firstLine="0" w:firstLineChars="0"/>
              <w:jc w:val="left"/>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eastAsia" w:eastAsia="方正仿宋_GBK" w:cs="Times New Roman"/>
                <w:color w:val="000000" w:themeColor="text1"/>
                <w:sz w:val="24"/>
                <w:lang w:val="en-US" w:eastAsia="zh-CN"/>
                <w14:textFill>
                  <w14:solidFill>
                    <w14:schemeClr w14:val="tx1"/>
                  </w14:solidFill>
                </w14:textFill>
              </w:rPr>
              <w:t>3.</w:t>
            </w:r>
            <w:r>
              <w:rPr>
                <w:rFonts w:hint="default" w:eastAsia="方正仿宋_GBK" w:cs="Times New Roman"/>
                <w:color w:val="000000" w:themeColor="text1"/>
                <w:sz w:val="24"/>
                <w:lang w:val="en-US" w:eastAsia="zh-CN"/>
                <w14:textFill>
                  <w14:solidFill>
                    <w14:schemeClr w14:val="tx1"/>
                  </w14:solidFill>
                </w14:textFill>
              </w:rPr>
              <w:t>施工图周期：20日历天</w:t>
            </w:r>
          </w:p>
        </w:tc>
      </w:tr>
      <w:tr w14:paraId="2A3D5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29" w:type="dxa"/>
          </w:tcPr>
          <w:p w14:paraId="0C0CFBD0">
            <w:pPr>
              <w:jc w:val="lef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14:textFill>
                  <w14:solidFill>
                    <w14:schemeClr w14:val="tx1"/>
                  </w14:solidFill>
                </w14:textFill>
              </w:rPr>
              <w:t>★预计开工时间</w:t>
            </w:r>
          </w:p>
        </w:tc>
        <w:tc>
          <w:tcPr>
            <w:tcW w:w="6668" w:type="dxa"/>
          </w:tcPr>
          <w:p w14:paraId="406F5AF8">
            <w:pPr>
              <w:jc w:val="lef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2024年8月1</w:t>
            </w:r>
            <w:r>
              <w:rPr>
                <w:rFonts w:hint="eastAsia" w:eastAsia="方正仿宋_GBK" w:cs="Times New Roman"/>
                <w:color w:val="000000" w:themeColor="text1"/>
                <w:sz w:val="24"/>
                <w:lang w:val="en-US" w:eastAsia="zh-CN"/>
                <w14:textFill>
                  <w14:solidFill>
                    <w14:schemeClr w14:val="tx1"/>
                  </w14:solidFill>
                </w14:textFill>
              </w:rPr>
              <w:t>5</w:t>
            </w:r>
            <w:r>
              <w:rPr>
                <w:rFonts w:hint="default" w:ascii="Times New Roman" w:hAnsi="Times New Roman" w:eastAsia="方正仿宋_GBK" w:cs="Times New Roman"/>
                <w:color w:val="000000" w:themeColor="text1"/>
                <w:sz w:val="24"/>
                <w:lang w:val="en-US" w:eastAsia="zh-CN"/>
                <w14:textFill>
                  <w14:solidFill>
                    <w14:schemeClr w14:val="tx1"/>
                  </w14:solidFill>
                </w14:textFill>
              </w:rPr>
              <w:t>日</w:t>
            </w:r>
          </w:p>
        </w:tc>
      </w:tr>
      <w:tr w14:paraId="7EB45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897" w:type="dxa"/>
            <w:gridSpan w:val="2"/>
            <w:vAlign w:val="center"/>
          </w:tcPr>
          <w:p w14:paraId="23F000A4">
            <w:pPr>
              <w:spacing w:line="600" w:lineRule="exact"/>
              <w:rPr>
                <w:rFonts w:hint="default" w:ascii="Times New Roman" w:hAnsi="Times New Roman" w:eastAsia="方正黑体_GBK" w:cs="Times New Roman"/>
                <w:color w:val="000000" w:themeColor="text1"/>
                <w:sz w:val="24"/>
                <w14:textFill>
                  <w14:solidFill>
                    <w14:schemeClr w14:val="tx1"/>
                  </w14:solidFill>
                </w14:textFill>
              </w:rPr>
            </w:pPr>
            <w:r>
              <w:rPr>
                <w:rFonts w:hint="default" w:ascii="Times New Roman" w:hAnsi="Times New Roman" w:eastAsia="方正黑体_GBK" w:cs="Times New Roman"/>
                <w:color w:val="000000" w:themeColor="text1"/>
                <w:sz w:val="24"/>
                <w14:textFill>
                  <w14:solidFill>
                    <w14:schemeClr w14:val="tx1"/>
                  </w14:solidFill>
                </w14:textFill>
              </w:rPr>
              <w:t>二、竞选人须知</w:t>
            </w:r>
          </w:p>
        </w:tc>
      </w:tr>
      <w:tr w14:paraId="7E993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229" w:type="dxa"/>
            <w:vAlign w:val="center"/>
          </w:tcPr>
          <w:p w14:paraId="1A54CA1A">
            <w:pPr>
              <w:spacing w:line="600" w:lineRule="exac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sz w:val="24"/>
              </w:rPr>
              <w:t>★比选范围及内容</w:t>
            </w:r>
          </w:p>
        </w:tc>
        <w:tc>
          <w:tcPr>
            <w:tcW w:w="6668" w:type="dxa"/>
            <w:vAlign w:val="center"/>
          </w:tcPr>
          <w:p w14:paraId="31DECAFE">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eastAsia" w:eastAsia="方正仿宋_GBK" w:cs="Times New Roman"/>
                <w:color w:val="000000" w:themeColor="text1"/>
                <w:sz w:val="24"/>
                <w:lang w:val="en-US" w:eastAsia="zh-CN"/>
                <w14:textFill>
                  <w14:solidFill>
                    <w14:schemeClr w14:val="tx1"/>
                  </w14:solidFill>
                </w14:textFill>
              </w:rPr>
              <w:t>一、</w:t>
            </w:r>
            <w:r>
              <w:rPr>
                <w:rFonts w:hint="default" w:ascii="Times New Roman" w:hAnsi="Times New Roman" w:eastAsia="方正仿宋_GBK" w:cs="Times New Roman"/>
                <w:color w:val="000000" w:themeColor="text1"/>
                <w:sz w:val="24"/>
                <w:lang w:val="en-US" w:eastAsia="zh-CN"/>
                <w14:textFill>
                  <w14:solidFill>
                    <w14:schemeClr w14:val="tx1"/>
                  </w14:solidFill>
                </w14:textFill>
              </w:rPr>
              <w:t>美陈及软装比选范围及面积：</w:t>
            </w:r>
          </w:p>
          <w:p w14:paraId="6ED45EAC">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1.室内商业区域：B1B2暂定面积1100㎡。（具体区域详附件）。</w:t>
            </w:r>
          </w:p>
          <w:p w14:paraId="1BC0E53C">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2.下沉庭院：B1B2暂定面积500㎡（具体区域详附件）。</w:t>
            </w:r>
          </w:p>
          <w:p w14:paraId="50769D75">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3.交通核室内区域：B1-B7暂定面积830㎡（具体区域详附件）。</w:t>
            </w:r>
          </w:p>
          <w:p w14:paraId="77A25539">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比选单位可在比选邀请人所提供的设计区域图基础上，进行范围调整及优化，再完成本次竞选方案。但设计范围不能超过上述区域设计面积。</w:t>
            </w:r>
          </w:p>
          <w:p w14:paraId="5296D0DA">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eastAsia" w:eastAsia="方正仿宋_GBK" w:cs="Times New Roman"/>
                <w:color w:val="000000" w:themeColor="text1"/>
                <w:sz w:val="24"/>
                <w:lang w:val="en-US" w:eastAsia="zh-CN"/>
                <w14:textFill>
                  <w14:solidFill>
                    <w14:schemeClr w14:val="tx1"/>
                  </w14:solidFill>
                </w14:textFill>
              </w:rPr>
              <w:t>二、</w:t>
            </w:r>
            <w:r>
              <w:rPr>
                <w:rFonts w:hint="default" w:ascii="Times New Roman" w:hAnsi="Times New Roman" w:eastAsia="方正仿宋_GBK" w:cs="Times New Roman"/>
                <w:color w:val="000000" w:themeColor="text1"/>
                <w:sz w:val="24"/>
                <w:lang w:val="en-US" w:eastAsia="zh-CN"/>
                <w14:textFill>
                  <w14:solidFill>
                    <w14:schemeClr w14:val="tx1"/>
                  </w14:solidFill>
                </w14:textFill>
              </w:rPr>
              <w:t>导视系统比选范围：</w:t>
            </w:r>
          </w:p>
          <w:p w14:paraId="4B8BF7FE">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1.室内商业天花吊装式标识系统：B1B2商业售卖区及卫生间通道天花。</w:t>
            </w:r>
          </w:p>
          <w:p w14:paraId="73BC1D4A">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2.室内商业立牌式信息系统：B1B2商业售卖区扶梯区域。</w:t>
            </w:r>
          </w:p>
          <w:p w14:paraId="372CEB30">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3.室内商业墙面指示系统：B1B2商业售卖区及卫生间通道墙面。</w:t>
            </w:r>
          </w:p>
          <w:p w14:paraId="6D3AB1D5">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4.下层庭院天花吊装式标识系统：B1B2室内区域天花。</w:t>
            </w:r>
          </w:p>
          <w:p w14:paraId="22B2FD9B">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5.交通核天花吊装式标识系统：B1-B7室内区域天花。</w:t>
            </w:r>
          </w:p>
          <w:p w14:paraId="18B5B330">
            <w:pPr>
              <w:tabs>
                <w:tab w:val="left" w:pos="1701"/>
              </w:tabs>
              <w:spacing w:line="560" w:lineRule="exact"/>
              <w:ind w:left="0" w:leftChars="0" w:firstLineChars="0"/>
              <w:jc w:val="both"/>
              <w:rPr>
                <w:rFonts w:hint="default" w:ascii="Times New Roman" w:hAnsi="Times New Roman" w:cs="Times New Roman"/>
              </w:rPr>
            </w:pPr>
            <w:r>
              <w:rPr>
                <w:rFonts w:hint="default" w:eastAsia="方正仿宋_GBK" w:cs="Times New Roman"/>
                <w:color w:val="000000" w:themeColor="text1"/>
                <w:sz w:val="24"/>
                <w:lang w:val="en-US" w:eastAsia="zh-CN"/>
                <w14:textFill>
                  <w14:solidFill>
                    <w14:schemeClr w14:val="tx1"/>
                  </w14:solidFill>
                </w14:textFill>
              </w:rPr>
              <w:t>6.</w:t>
            </w:r>
            <w:r>
              <w:rPr>
                <w:rFonts w:hint="default" w:ascii="Times New Roman" w:hAnsi="Times New Roman" w:eastAsia="方正仿宋_GBK" w:cs="Times New Roman"/>
                <w:bCs w:val="0"/>
                <w:color w:val="000000" w:themeColor="text1"/>
                <w:sz w:val="24"/>
                <w:szCs w:val="24"/>
                <w:lang w:val="en-US" w:eastAsia="zh-CN"/>
                <w14:textFill>
                  <w14:solidFill>
                    <w14:schemeClr w14:val="tx1"/>
                  </w14:solidFill>
                </w14:textFill>
              </w:rPr>
              <w:t>商业车库B1-B7内指示牌信息、龙湖一层商业及户外广场导向标识设计工作。</w:t>
            </w:r>
          </w:p>
        </w:tc>
      </w:tr>
      <w:tr w14:paraId="3A1FA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229" w:type="dxa"/>
            <w:vAlign w:val="center"/>
          </w:tcPr>
          <w:p w14:paraId="66155B39">
            <w:pPr>
              <w:spacing w:line="600" w:lineRule="exac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sz w:val="24"/>
              </w:rPr>
              <w:t>★</w:t>
            </w:r>
            <w:r>
              <w:rPr>
                <w:rFonts w:hint="default" w:ascii="Times New Roman" w:hAnsi="Times New Roman" w:eastAsia="方正仿宋_GBK" w:cs="Times New Roman"/>
                <w:color w:val="000000" w:themeColor="text1"/>
                <w:sz w:val="24"/>
                <w14:textFill>
                  <w14:solidFill>
                    <w14:schemeClr w14:val="tx1"/>
                  </w14:solidFill>
                </w14:textFill>
              </w:rPr>
              <w:t>竞选人资格要求</w:t>
            </w:r>
          </w:p>
        </w:tc>
        <w:tc>
          <w:tcPr>
            <w:tcW w:w="6668" w:type="dxa"/>
            <w:vAlign w:val="center"/>
          </w:tcPr>
          <w:p w14:paraId="61D189D3">
            <w:pPr>
              <w:tabs>
                <w:tab w:val="left" w:pos="1701"/>
              </w:tabs>
              <w:spacing w:line="560" w:lineRule="exact"/>
              <w:jc w:val="both"/>
              <w:rPr>
                <w:rFonts w:hint="default"/>
                <w:highlight w:val="none"/>
                <w:lang w:val="en-US" w:eastAsia="zh-CN"/>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1.具备独立法人资格，具备有效的营业执照，且营业执照范围内需包含：室内装修设计、广告设计、展示设计、平面设计等相关室内咨询服务或设计；注册资金不低于50万元。</w:t>
            </w:r>
            <w:r>
              <w:rPr>
                <w:rFonts w:hint="eastAsia" w:eastAsia="方正仿宋_GBK" w:cs="Times New Roman"/>
                <w:color w:val="000000" w:themeColor="text1"/>
                <w:sz w:val="24"/>
                <w:highlight w:val="none"/>
                <w:lang w:val="en-US" w:eastAsia="zh-CN"/>
                <w14:textFill>
                  <w14:solidFill>
                    <w14:schemeClr w14:val="tx1"/>
                  </w14:solidFill>
                </w14:textFill>
              </w:rPr>
              <w:t>如联合体竞选，营业执照范围合计满足即可。</w:t>
            </w:r>
          </w:p>
          <w:p w14:paraId="483568D0">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2.竞选人应提供2019年1月1日（以合同签订时间为准）至比选截止日止的商业业绩，业绩应满足以下要求：</w:t>
            </w:r>
          </w:p>
          <w:p w14:paraId="35ED451B">
            <w:pPr>
              <w:tabs>
                <w:tab w:val="left" w:pos="1701"/>
              </w:tabs>
              <w:spacing w:line="560" w:lineRule="exact"/>
              <w:jc w:val="both"/>
              <w:rPr>
                <w:rFonts w:hint="default"/>
                <w:lang w:val="en-US" w:eastAsia="zh-CN"/>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①.新建商业、改造商业、公建类（如博物馆、展览馆、会展厅等）、会所、酒店、金街包装等项目美陈设计业绩2个。业绩需提供合同主要页面（合同金额）扫描件及盖章页面，并加盖竞选单位公章。上述所提供的美陈业绩设计费不低于10万</w:t>
            </w:r>
            <w:r>
              <w:rPr>
                <w:rFonts w:hint="eastAsia" w:eastAsia="方正仿宋_GBK" w:cs="Times New Roman"/>
                <w:color w:val="000000" w:themeColor="text1"/>
                <w:sz w:val="24"/>
                <w:lang w:val="en-US" w:eastAsia="zh-CN"/>
                <w14:textFill>
                  <w14:solidFill>
                    <w14:schemeClr w14:val="tx1"/>
                  </w14:solidFill>
                </w14:textFill>
              </w:rPr>
              <w:t>，</w:t>
            </w:r>
            <w:r>
              <w:rPr>
                <w:rFonts w:hint="default" w:ascii="Times New Roman" w:hAnsi="Times New Roman" w:eastAsia="方正仿宋_GBK" w:cs="Times New Roman"/>
                <w:color w:val="000000" w:themeColor="text1"/>
                <w:sz w:val="24"/>
                <w:lang w:val="en-US" w:eastAsia="zh-CN"/>
                <w14:textFill>
                  <w14:solidFill>
                    <w14:schemeClr w14:val="tx1"/>
                  </w14:solidFill>
                </w14:textFill>
              </w:rPr>
              <w:t>如设计含施工合同，总费用不低于100万元</w:t>
            </w:r>
            <w:r>
              <w:rPr>
                <w:rFonts w:hint="eastAsia" w:eastAsia="方正仿宋_GBK" w:cs="Times New Roman"/>
                <w:color w:val="000000" w:themeColor="text1"/>
                <w:sz w:val="24"/>
                <w:lang w:val="en-US" w:eastAsia="zh-CN"/>
                <w14:textFill>
                  <w14:solidFill>
                    <w14:schemeClr w14:val="tx1"/>
                  </w14:solidFill>
                </w14:textFill>
              </w:rPr>
              <w:t>，</w:t>
            </w:r>
            <w:r>
              <w:rPr>
                <w:rFonts w:hint="default" w:ascii="Times New Roman" w:hAnsi="Times New Roman" w:eastAsia="方正仿宋_GBK" w:cs="Times New Roman"/>
                <w:color w:val="000000" w:themeColor="text1"/>
                <w:sz w:val="24"/>
                <w:lang w:val="en-US" w:eastAsia="zh-CN"/>
                <w14:textFill>
                  <w14:solidFill>
                    <w14:schemeClr w14:val="tx1"/>
                  </w14:solidFill>
                </w14:textFill>
              </w:rPr>
              <w:t>金额要求满足其一即可</w:t>
            </w:r>
            <w:r>
              <w:rPr>
                <w:rFonts w:hint="eastAsia" w:eastAsia="方正仿宋_GBK" w:cs="Times New Roman"/>
                <w:color w:val="000000" w:themeColor="text1"/>
                <w:sz w:val="24"/>
                <w:lang w:val="en-US" w:eastAsia="zh-CN"/>
                <w14:textFill>
                  <w14:solidFill>
                    <w14:schemeClr w14:val="tx1"/>
                  </w14:solidFill>
                </w14:textFill>
              </w:rPr>
              <w:t>。</w:t>
            </w:r>
          </w:p>
          <w:p w14:paraId="3256DBC3">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②.新建商业、改造商业、公建类（如博物馆、展览馆、会展厅等）、会所、酒店、金街类等项目标识设计业绩2个。业绩需提供合同主要页面（合同金额）扫描件及盖章页面，并加盖竞选单位公章。</w:t>
            </w:r>
          </w:p>
          <w:p w14:paraId="572441FE">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③.地产类示范区、会所、样板房、酒店类项目等软装设计业绩2个。业绩需提供合同主要页面（合同金额）扫描件及盖章页面，并加盖竞选单位公章。</w:t>
            </w:r>
          </w:p>
          <w:p w14:paraId="618B4922">
            <w:pPr>
              <w:tabs>
                <w:tab w:val="left" w:pos="1701"/>
              </w:tabs>
              <w:spacing w:line="560" w:lineRule="exact"/>
              <w:jc w:val="both"/>
              <w:rPr>
                <w:rFonts w:hint="default" w:ascii="Times New Roman" w:hAnsi="Times New Roman" w:eastAsia="方正仿宋_GBK" w:cs="Times New Roman"/>
                <w:color w:val="000000" w:themeColor="text1"/>
                <w:sz w:val="24"/>
                <w:highlight w:val="none"/>
                <w:lang w:val="en-US" w:eastAsia="zh-CN"/>
                <w14:textFill>
                  <w14:solidFill>
                    <w14:schemeClr w14:val="tx1"/>
                  </w14:solidFill>
                </w14:textFill>
              </w:rPr>
            </w:pPr>
            <w:r>
              <w:rPr>
                <w:rFonts w:hint="eastAsia" w:eastAsia="方正仿宋_GBK" w:cs="Times New Roman"/>
                <w:color w:val="000000" w:themeColor="text1"/>
                <w:sz w:val="24"/>
                <w:highlight w:val="none"/>
                <w:lang w:val="en-US" w:eastAsia="zh-CN"/>
                <w14:textFill>
                  <w14:solidFill>
                    <w14:schemeClr w14:val="tx1"/>
                  </w14:solidFill>
                </w14:textFill>
              </w:rPr>
              <w:t>如联合体竞选，业绩合计满足即可。</w:t>
            </w:r>
          </w:p>
          <w:p w14:paraId="37CB149E">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eastAsia" w:eastAsia="方正仿宋_GBK" w:cs="Times New Roman"/>
                <w:color w:val="000000" w:themeColor="text1"/>
                <w:sz w:val="24"/>
                <w:lang w:val="en-US" w:eastAsia="zh-CN"/>
                <w14:textFill>
                  <w14:solidFill>
                    <w14:schemeClr w14:val="tx1"/>
                  </w14:solidFill>
                </w14:textFill>
              </w:rPr>
              <w:t>3</w:t>
            </w:r>
            <w:r>
              <w:rPr>
                <w:rFonts w:hint="default" w:ascii="Times New Roman" w:hAnsi="Times New Roman" w:eastAsia="方正仿宋_GBK" w:cs="Times New Roman"/>
                <w:color w:val="000000" w:themeColor="text1"/>
                <w:sz w:val="24"/>
                <w:lang w:val="en-US" w:eastAsia="zh-CN"/>
                <w14:textFill>
                  <w14:solidFill>
                    <w14:schemeClr w14:val="tx1"/>
                  </w14:solidFill>
                </w14:textFill>
              </w:rPr>
              <w:t>.设计</w:t>
            </w:r>
            <w:r>
              <w:rPr>
                <w:rFonts w:hint="eastAsia" w:eastAsia="方正仿宋_GBK" w:cs="Times New Roman"/>
                <w:color w:val="000000" w:themeColor="text1"/>
                <w:sz w:val="24"/>
                <w:lang w:val="en-US" w:eastAsia="zh-CN"/>
                <w14:textFill>
                  <w14:solidFill>
                    <w14:schemeClr w14:val="tx1"/>
                  </w14:solidFill>
                </w14:textFill>
              </w:rPr>
              <w:t>负责人</w:t>
            </w:r>
            <w:r>
              <w:rPr>
                <w:rFonts w:hint="default" w:ascii="Times New Roman" w:hAnsi="Times New Roman" w:eastAsia="方正仿宋_GBK" w:cs="Times New Roman"/>
                <w:color w:val="000000" w:themeColor="text1"/>
                <w:sz w:val="24"/>
                <w:lang w:val="en-US" w:eastAsia="zh-CN"/>
                <w14:textFill>
                  <w14:solidFill>
                    <w14:schemeClr w14:val="tx1"/>
                  </w14:solidFill>
                </w14:textFill>
              </w:rPr>
              <w:t>要求</w:t>
            </w:r>
          </w:p>
          <w:p w14:paraId="356E892A">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①.提供项目设计负责人个人工作简历、从业履历</w:t>
            </w:r>
            <w:r>
              <w:rPr>
                <w:rFonts w:hint="eastAsia" w:eastAsia="方正仿宋_GBK" w:cs="Times New Roman"/>
                <w:color w:val="000000" w:themeColor="text1"/>
                <w:sz w:val="24"/>
                <w:lang w:val="en-US" w:eastAsia="zh-CN"/>
                <w14:textFill>
                  <w14:solidFill>
                    <w14:schemeClr w14:val="tx1"/>
                  </w14:solidFill>
                </w14:textFill>
              </w:rPr>
              <w:t>、</w:t>
            </w:r>
            <w:r>
              <w:rPr>
                <w:rFonts w:hint="default" w:ascii="Times New Roman" w:hAnsi="Times New Roman" w:eastAsia="方正仿宋_GBK" w:cs="Times New Roman"/>
                <w:color w:val="000000" w:themeColor="text1"/>
                <w:sz w:val="24"/>
                <w:lang w:val="en-US" w:eastAsia="zh-CN"/>
                <w14:textFill>
                  <w14:solidFill>
                    <w14:schemeClr w14:val="tx1"/>
                  </w14:solidFill>
                </w14:textFill>
              </w:rPr>
              <w:t>完工案例表</w:t>
            </w:r>
            <w:r>
              <w:rPr>
                <w:rFonts w:hint="eastAsia" w:eastAsia="方正仿宋_GBK" w:cs="Times New Roman"/>
                <w:color w:val="000000" w:themeColor="text1"/>
                <w:sz w:val="24"/>
                <w:highlight w:val="none"/>
                <w:lang w:val="en-US" w:eastAsia="zh-CN"/>
                <w14:textFill>
                  <w14:solidFill>
                    <w14:schemeClr w14:val="tx1"/>
                  </w14:solidFill>
                </w14:textFill>
              </w:rPr>
              <w:t>及对应项目合同金额</w:t>
            </w:r>
            <w:r>
              <w:rPr>
                <w:rFonts w:hint="default" w:ascii="Times New Roman" w:hAnsi="Times New Roman" w:eastAsia="方正仿宋_GBK" w:cs="Times New Roman"/>
                <w:color w:val="000000" w:themeColor="text1"/>
                <w:sz w:val="24"/>
                <w:lang w:val="en-US" w:eastAsia="zh-CN"/>
                <w14:textFill>
                  <w14:solidFill>
                    <w14:schemeClr w14:val="tx1"/>
                  </w14:solidFill>
                </w14:textFill>
              </w:rPr>
              <w:t>，需加盖竞选单位公章。</w:t>
            </w:r>
          </w:p>
          <w:p w14:paraId="50065743">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②.项目设计负责人需满足下列业绩中其中一个要求：</w:t>
            </w:r>
          </w:p>
          <w:p w14:paraId="68F82306">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a.新建商业、改造商业、公建类（如博物馆、展览馆、会展厅等）、会所、酒店、金街包装等项目美陈设计业绩2个。上述所提供的美陈业绩设计费不低于10万。如设计含施工合同，总费用不低于100万元</w:t>
            </w:r>
            <w:r>
              <w:rPr>
                <w:rFonts w:hint="eastAsia" w:eastAsia="方正仿宋_GBK" w:cs="Times New Roman"/>
                <w:color w:val="000000" w:themeColor="text1"/>
                <w:sz w:val="24"/>
                <w:lang w:val="en-US" w:eastAsia="zh-CN"/>
                <w14:textFill>
                  <w14:solidFill>
                    <w14:schemeClr w14:val="tx1"/>
                  </w14:solidFill>
                </w14:textFill>
              </w:rPr>
              <w:t>，</w:t>
            </w:r>
            <w:r>
              <w:rPr>
                <w:rFonts w:hint="default" w:ascii="Times New Roman" w:hAnsi="Times New Roman" w:eastAsia="方正仿宋_GBK" w:cs="Times New Roman"/>
                <w:color w:val="000000" w:themeColor="text1"/>
                <w:sz w:val="24"/>
                <w:lang w:val="en-US" w:eastAsia="zh-CN"/>
                <w14:textFill>
                  <w14:solidFill>
                    <w14:schemeClr w14:val="tx1"/>
                  </w14:solidFill>
                </w14:textFill>
              </w:rPr>
              <w:t>金额要求满足其一即可</w:t>
            </w:r>
            <w:r>
              <w:rPr>
                <w:rFonts w:hint="eastAsia" w:eastAsia="方正仿宋_GBK" w:cs="Times New Roman"/>
                <w:color w:val="000000" w:themeColor="text1"/>
                <w:sz w:val="24"/>
                <w:lang w:val="en-US" w:eastAsia="zh-CN"/>
                <w14:textFill>
                  <w14:solidFill>
                    <w14:schemeClr w14:val="tx1"/>
                  </w14:solidFill>
                </w14:textFill>
              </w:rPr>
              <w:t>。</w:t>
            </w:r>
            <w:r>
              <w:rPr>
                <w:rFonts w:hint="default" w:ascii="Times New Roman" w:hAnsi="Times New Roman" w:eastAsia="方正仿宋_GBK" w:cs="Times New Roman"/>
                <w:color w:val="000000" w:themeColor="text1"/>
                <w:sz w:val="24"/>
                <w:lang w:val="en-US" w:eastAsia="zh-CN"/>
                <w14:textFill>
                  <w14:solidFill>
                    <w14:schemeClr w14:val="tx1"/>
                  </w14:solidFill>
                </w14:textFill>
              </w:rPr>
              <w:t>需提供合同主要页面（合同金额）扫描件及盖章页面，并加盖竞选单位公章</w:t>
            </w:r>
            <w:r>
              <w:rPr>
                <w:rFonts w:hint="eastAsia" w:eastAsia="方正仿宋_GBK" w:cs="Times New Roman"/>
                <w:color w:val="000000" w:themeColor="text1"/>
                <w:sz w:val="24"/>
                <w:lang w:val="en-US" w:eastAsia="zh-CN"/>
                <w14:textFill>
                  <w14:solidFill>
                    <w14:schemeClr w14:val="tx1"/>
                  </w14:solidFill>
                </w14:textFill>
              </w:rPr>
              <w:t>。如合同不能体现人员，则以工作简历作为证明。</w:t>
            </w:r>
          </w:p>
          <w:p w14:paraId="7585573D">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b.新建商业、改造商业、公建类（如博物馆、展览馆、会展厅等）、会所、酒店、金街类等项目标识设计业绩2个。需提供合同主要页面（合同金额）扫描件及盖章页面，并加盖竞选单位公章</w:t>
            </w:r>
            <w:r>
              <w:rPr>
                <w:rFonts w:hint="eastAsia" w:eastAsia="方正仿宋_GBK" w:cs="Times New Roman"/>
                <w:color w:val="000000" w:themeColor="text1"/>
                <w:sz w:val="24"/>
                <w:lang w:val="en-US" w:eastAsia="zh-CN"/>
                <w14:textFill>
                  <w14:solidFill>
                    <w14:schemeClr w14:val="tx1"/>
                  </w14:solidFill>
                </w14:textFill>
              </w:rPr>
              <w:t>。如合同不能体现人员，则以工作简历作为证明。</w:t>
            </w:r>
          </w:p>
          <w:p w14:paraId="3CDEC3D6">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c.地产类示范区、会所、样板房、酒店类项目等软装设计业绩2个。需提供合同主要页面（合同金额）扫描件及盖章页面，并加盖竞选单位公章</w:t>
            </w:r>
            <w:r>
              <w:rPr>
                <w:rFonts w:hint="eastAsia" w:eastAsia="方正仿宋_GBK" w:cs="Times New Roman"/>
                <w:color w:val="000000" w:themeColor="text1"/>
                <w:sz w:val="24"/>
                <w:lang w:val="en-US" w:eastAsia="zh-CN"/>
                <w14:textFill>
                  <w14:solidFill>
                    <w14:schemeClr w14:val="tx1"/>
                  </w14:solidFill>
                </w14:textFill>
              </w:rPr>
              <w:t>。如合同不能体现人员，则以工作简历作为证明。</w:t>
            </w:r>
          </w:p>
          <w:p w14:paraId="6FFF0063">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③.人员配置要求</w:t>
            </w:r>
          </w:p>
          <w:p w14:paraId="065146D1">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a.美陈设计需配备1名设计师，需有类似本项目经验及完工案例，从业年限不低于5年；</w:t>
            </w:r>
          </w:p>
          <w:p w14:paraId="30F84EDD">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b.标识设计需配备1名设计师，需有类似本项目经验及完工案例，从业年限不低于5年；</w:t>
            </w:r>
          </w:p>
          <w:p w14:paraId="74176B32">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c.软装设计需配备1名设计师，需有类似本项目经验及完工案例，从业年限不低于5年；</w:t>
            </w:r>
          </w:p>
          <w:p w14:paraId="237C3063">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以上相关专业配置人员需提供个人工作简历、从业履历及完工案例表，需加盖竞选单位公章。</w:t>
            </w:r>
          </w:p>
          <w:p w14:paraId="74A56E0A">
            <w:pPr>
              <w:tabs>
                <w:tab w:val="left" w:pos="1701"/>
              </w:tabs>
              <w:spacing w:line="560" w:lineRule="exact"/>
              <w:jc w:val="both"/>
              <w:rPr>
                <w:rFonts w:hint="default"/>
                <w:highlight w:val="none"/>
                <w:lang w:val="en-US" w:eastAsia="zh-CN"/>
              </w:rPr>
            </w:pPr>
            <w:r>
              <w:rPr>
                <w:rFonts w:hint="eastAsia" w:eastAsia="方正仿宋_GBK" w:cs="Times New Roman"/>
                <w:color w:val="000000" w:themeColor="text1"/>
                <w:sz w:val="24"/>
                <w:highlight w:val="none"/>
                <w:lang w:val="en-US" w:eastAsia="zh-CN"/>
                <w14:textFill>
                  <w14:solidFill>
                    <w14:schemeClr w14:val="tx1"/>
                  </w14:solidFill>
                </w14:textFill>
              </w:rPr>
              <w:t>如联合体竞选，人员配置合计满足即可。</w:t>
            </w:r>
          </w:p>
          <w:p w14:paraId="5748F383">
            <w:pPr>
              <w:tabs>
                <w:tab w:val="left" w:pos="1701"/>
              </w:tabs>
              <w:spacing w:line="560" w:lineRule="exact"/>
              <w:jc w:val="both"/>
              <w:rPr>
                <w:rFonts w:hint="default" w:ascii="Times New Roman" w:hAnsi="Times New Roman" w:eastAsia="方正仿宋_GBK" w:cs="Times New Roman"/>
                <w:color w:val="000000" w:themeColor="text1"/>
                <w:sz w:val="24"/>
                <w:highlight w:val="none"/>
                <w:lang w:val="en-US" w:eastAsia="zh-CN"/>
                <w14:textFill>
                  <w14:solidFill>
                    <w14:schemeClr w14:val="tx1"/>
                  </w14:solidFill>
                </w14:textFill>
              </w:rPr>
            </w:pPr>
            <w:r>
              <w:rPr>
                <w:rFonts w:hint="default" w:eastAsia="方正仿宋_GBK" w:cs="Times New Roman"/>
                <w:color w:val="000000" w:themeColor="text1"/>
                <w:sz w:val="24"/>
                <w:highlight w:val="none"/>
                <w:lang w:val="en-US" w:eastAsia="zh-CN"/>
                <w14:textFill>
                  <w14:solidFill>
                    <w14:schemeClr w14:val="tx1"/>
                  </w14:solidFill>
                </w14:textFill>
              </w:rPr>
              <w:t>4</w:t>
            </w:r>
            <w:r>
              <w:rPr>
                <w:rFonts w:hint="default" w:ascii="Times New Roman" w:hAnsi="Times New Roman" w:eastAsia="方正仿宋_GBK" w:cs="Times New Roman"/>
                <w:color w:val="000000" w:themeColor="text1"/>
                <w:sz w:val="24"/>
                <w:highlight w:val="none"/>
                <w:lang w:val="en-US" w:eastAsia="zh-CN"/>
                <w14:textFill>
                  <w14:solidFill>
                    <w14:schemeClr w14:val="tx1"/>
                  </w14:solidFill>
                </w14:textFill>
              </w:rPr>
              <w:t>.联合体要求</w:t>
            </w:r>
          </w:p>
          <w:p w14:paraId="674D0A65">
            <w:pPr>
              <w:tabs>
                <w:tab w:val="left" w:pos="1701"/>
              </w:tabs>
              <w:spacing w:line="560" w:lineRule="exact"/>
              <w:jc w:val="both"/>
              <w:rPr>
                <w:rFonts w:hint="default" w:ascii="Times New Roman" w:hAnsi="Times New Roman" w:eastAsia="方正仿宋_GBK" w:cs="Times New Roman"/>
                <w:color w:val="000000" w:themeColor="text1"/>
                <w:sz w:val="24"/>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24"/>
                <w:highlight w:val="none"/>
                <w:lang w:val="en-US" w:eastAsia="zh-CN"/>
                <w14:textFill>
                  <w14:solidFill>
                    <w14:schemeClr w14:val="tx1"/>
                  </w14:solidFill>
                </w14:textFill>
              </w:rPr>
              <w:t>①.竞选选联合体单位数量不超2家。</w:t>
            </w:r>
          </w:p>
          <w:p w14:paraId="7D8E49A8">
            <w:pPr>
              <w:tabs>
                <w:tab w:val="left" w:pos="1701"/>
              </w:tabs>
              <w:spacing w:line="560" w:lineRule="exact"/>
              <w:jc w:val="both"/>
              <w:rPr>
                <w:rFonts w:hint="default"/>
                <w:lang w:val="en-US" w:eastAsia="zh-CN"/>
              </w:rPr>
            </w:pPr>
            <w:r>
              <w:rPr>
                <w:rFonts w:hint="default" w:ascii="Times New Roman" w:hAnsi="Times New Roman" w:eastAsia="方正仿宋_GBK" w:cs="Times New Roman"/>
                <w:color w:val="000000" w:themeColor="text1"/>
                <w:sz w:val="24"/>
                <w:highlight w:val="none"/>
                <w:lang w:val="en-US" w:eastAsia="zh-CN"/>
                <w14:textFill>
                  <w14:solidFill>
                    <w14:schemeClr w14:val="tx1"/>
                  </w14:solidFill>
                </w14:textFill>
              </w:rPr>
              <w:t>②.联合体单位</w:t>
            </w:r>
            <w:r>
              <w:rPr>
                <w:rFonts w:hint="default" w:eastAsia="方正仿宋_GBK" w:cs="Times New Roman"/>
                <w:color w:val="000000" w:themeColor="text1"/>
                <w:sz w:val="24"/>
                <w:highlight w:val="none"/>
                <w:lang w:val="en-US" w:eastAsia="zh-CN"/>
                <w14:textFill>
                  <w14:solidFill>
                    <w14:schemeClr w14:val="tx1"/>
                  </w14:solidFill>
                </w14:textFill>
              </w:rPr>
              <w:t>竞选</w:t>
            </w:r>
            <w:r>
              <w:rPr>
                <w:rFonts w:hint="default" w:ascii="Times New Roman" w:hAnsi="Times New Roman" w:eastAsia="方正仿宋_GBK" w:cs="Times New Roman"/>
                <w:color w:val="000000" w:themeColor="text1"/>
                <w:sz w:val="24"/>
                <w:highlight w:val="none"/>
                <w:lang w:val="en-US" w:eastAsia="zh-CN"/>
                <w14:textFill>
                  <w14:solidFill>
                    <w14:schemeClr w14:val="tx1"/>
                  </w14:solidFill>
                </w14:textFill>
              </w:rPr>
              <w:t>时需明确牵头单位及项目设计负责人。</w:t>
            </w:r>
          </w:p>
        </w:tc>
      </w:tr>
      <w:tr w14:paraId="4992A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229" w:type="dxa"/>
            <w:vAlign w:val="center"/>
          </w:tcPr>
          <w:p w14:paraId="15D8FEDD">
            <w:pPr>
              <w:spacing w:line="440" w:lineRule="exac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sz w:val="24"/>
              </w:rPr>
              <w:t>★</w:t>
            </w:r>
            <w:r>
              <w:rPr>
                <w:rFonts w:hint="default" w:ascii="Times New Roman" w:hAnsi="Times New Roman" w:eastAsia="方正仿宋_GBK" w:cs="Times New Roman"/>
                <w:color w:val="000000" w:themeColor="text1"/>
                <w:sz w:val="24"/>
                <w14:textFill>
                  <w14:solidFill>
                    <w14:schemeClr w14:val="tx1"/>
                  </w14:solidFill>
                </w14:textFill>
              </w:rPr>
              <w:t>竞选文件递交时间、地点及竞选文件份数</w:t>
            </w:r>
          </w:p>
        </w:tc>
        <w:tc>
          <w:tcPr>
            <w:tcW w:w="6668" w:type="dxa"/>
            <w:vAlign w:val="center"/>
          </w:tcPr>
          <w:p w14:paraId="4804CBAB">
            <w:pPr>
              <w:spacing w:line="440" w:lineRule="exac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14:textFill>
                  <w14:solidFill>
                    <w14:schemeClr w14:val="tx1"/>
                  </w14:solidFill>
                </w14:textFill>
              </w:rPr>
              <w:t>递交时间：于</w:t>
            </w:r>
            <w:r>
              <w:rPr>
                <w:rFonts w:hint="default" w:ascii="Times New Roman" w:hAnsi="Times New Roman" w:eastAsia="方正仿宋_GBK" w:cs="Times New Roman"/>
                <w:color w:val="000000" w:themeColor="text1"/>
                <w:sz w:val="24"/>
                <w:lang w:val="en-US" w:eastAsia="zh-CN"/>
                <w14:textFill>
                  <w14:solidFill>
                    <w14:schemeClr w14:val="tx1"/>
                  </w14:solidFill>
                </w14:textFill>
              </w:rPr>
              <w:t>2024</w:t>
            </w:r>
            <w:r>
              <w:rPr>
                <w:rFonts w:hint="default" w:ascii="Times New Roman" w:hAnsi="Times New Roman" w:eastAsia="方正仿宋_GBK" w:cs="Times New Roman"/>
                <w:color w:val="000000" w:themeColor="text1"/>
                <w:sz w:val="24"/>
                <w14:textFill>
                  <w14:solidFill>
                    <w14:schemeClr w14:val="tx1"/>
                  </w14:solidFill>
                </w14:textFill>
              </w:rPr>
              <w:t>年</w:t>
            </w:r>
            <w:r>
              <w:rPr>
                <w:rFonts w:hint="eastAsia" w:eastAsia="方正仿宋_GBK" w:cs="Times New Roman"/>
                <w:color w:val="000000" w:themeColor="text1"/>
                <w:sz w:val="24"/>
                <w:lang w:val="en-US" w:eastAsia="zh-CN"/>
                <w14:textFill>
                  <w14:solidFill>
                    <w14:schemeClr w14:val="tx1"/>
                  </w14:solidFill>
                </w14:textFill>
              </w:rPr>
              <w:t>8</w:t>
            </w:r>
            <w:r>
              <w:rPr>
                <w:rFonts w:hint="default" w:ascii="Times New Roman" w:hAnsi="Times New Roman" w:eastAsia="方正仿宋_GBK" w:cs="Times New Roman"/>
                <w:color w:val="000000" w:themeColor="text1"/>
                <w:sz w:val="24"/>
                <w14:textFill>
                  <w14:solidFill>
                    <w14:schemeClr w14:val="tx1"/>
                  </w14:solidFill>
                </w14:textFill>
              </w:rPr>
              <w:t>月</w:t>
            </w:r>
            <w:r>
              <w:rPr>
                <w:rFonts w:hint="eastAsia" w:eastAsia="方正仿宋_GBK" w:cs="Times New Roman"/>
                <w:color w:val="000000" w:themeColor="text1"/>
                <w:sz w:val="24"/>
                <w:lang w:val="en-US" w:eastAsia="zh-CN"/>
                <w14:textFill>
                  <w14:solidFill>
                    <w14:schemeClr w14:val="tx1"/>
                  </w14:solidFill>
                </w14:textFill>
              </w:rPr>
              <w:t>15</w:t>
            </w:r>
            <w:r>
              <w:rPr>
                <w:rFonts w:hint="default" w:ascii="Times New Roman" w:hAnsi="Times New Roman" w:eastAsia="方正仿宋_GBK" w:cs="Times New Roman"/>
                <w:color w:val="000000" w:themeColor="text1"/>
                <w:sz w:val="24"/>
                <w14:textFill>
                  <w14:solidFill>
                    <w14:schemeClr w14:val="tx1"/>
                  </w14:solidFill>
                </w14:textFill>
              </w:rPr>
              <w:t>日</w:t>
            </w:r>
            <w:r>
              <w:rPr>
                <w:rFonts w:hint="eastAsia" w:eastAsia="方正仿宋_GBK" w:cs="Times New Roman"/>
                <w:color w:val="000000" w:themeColor="text1"/>
                <w:sz w:val="24"/>
                <w:lang w:val="en-US" w:eastAsia="zh-CN"/>
                <w14:textFill>
                  <w14:solidFill>
                    <w14:schemeClr w14:val="tx1"/>
                  </w14:solidFill>
                </w14:textFill>
              </w:rPr>
              <w:t>12</w:t>
            </w:r>
            <w:r>
              <w:rPr>
                <w:rFonts w:hint="default" w:ascii="Times New Roman" w:hAnsi="Times New Roman" w:eastAsia="方正仿宋_GBK" w:cs="Times New Roman"/>
                <w:color w:val="000000" w:themeColor="text1"/>
                <w:sz w:val="24"/>
                <w14:textFill>
                  <w14:solidFill>
                    <w14:schemeClr w14:val="tx1"/>
                  </w14:solidFill>
                </w14:textFill>
              </w:rPr>
              <w:t>时</w:t>
            </w:r>
            <w:r>
              <w:rPr>
                <w:rFonts w:hint="eastAsia" w:eastAsia="方正仿宋_GBK" w:cs="Times New Roman"/>
                <w:color w:val="000000" w:themeColor="text1"/>
                <w:sz w:val="24"/>
                <w:lang w:val="en-US" w:eastAsia="zh-CN"/>
                <w14:textFill>
                  <w14:solidFill>
                    <w14:schemeClr w14:val="tx1"/>
                  </w14:solidFill>
                </w14:textFill>
              </w:rPr>
              <w:t>00</w:t>
            </w:r>
            <w:r>
              <w:rPr>
                <w:rFonts w:hint="default" w:ascii="Times New Roman" w:hAnsi="Times New Roman" w:eastAsia="方正仿宋_GBK" w:cs="Times New Roman"/>
                <w:color w:val="000000" w:themeColor="text1"/>
                <w:sz w:val="24"/>
                <w14:textFill>
                  <w14:solidFill>
                    <w14:schemeClr w14:val="tx1"/>
                  </w14:solidFill>
                </w14:textFill>
              </w:rPr>
              <w:t>分截止。</w:t>
            </w:r>
          </w:p>
          <w:p w14:paraId="114ED931">
            <w:pPr>
              <w:spacing w:line="440" w:lineRule="exact"/>
              <w:jc w:val="left"/>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14:textFill>
                  <w14:solidFill>
                    <w14:schemeClr w14:val="tx1"/>
                  </w14:solidFill>
                </w14:textFill>
              </w:rPr>
              <w:t>递交地点：</w:t>
            </w:r>
            <w:r>
              <w:rPr>
                <w:rFonts w:hint="default" w:ascii="Times New Roman" w:hAnsi="Times New Roman" w:eastAsia="方正仿宋_GBK" w:cs="Times New Roman"/>
                <w:color w:val="000000" w:themeColor="text1"/>
                <w:sz w:val="24"/>
                <w:lang w:val="en-US" w:eastAsia="zh-CN"/>
                <w14:textFill>
                  <w14:solidFill>
                    <w14:schemeClr w14:val="tx1"/>
                  </w14:solidFill>
                </w14:textFill>
              </w:rPr>
              <w:t>重庆沙坪坝师范大学5号楼1302室</w:t>
            </w:r>
          </w:p>
          <w:p w14:paraId="5237CC91">
            <w:pPr>
              <w:spacing w:line="440" w:lineRule="exact"/>
              <w:jc w:val="lef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14:textFill>
                  <w14:solidFill>
                    <w14:schemeClr w14:val="tx1"/>
                  </w14:solidFill>
                </w14:textFill>
              </w:rPr>
              <w:t>比选时间：于</w:t>
            </w:r>
            <w:r>
              <w:rPr>
                <w:rFonts w:hint="eastAsia" w:eastAsia="方正仿宋_GBK" w:cs="Times New Roman"/>
                <w:color w:val="000000" w:themeColor="text1"/>
                <w:sz w:val="24"/>
                <w:lang w:val="en-US" w:eastAsia="zh-CN"/>
                <w14:textFill>
                  <w14:solidFill>
                    <w14:schemeClr w14:val="tx1"/>
                  </w14:solidFill>
                </w14:textFill>
              </w:rPr>
              <w:t>2024</w:t>
            </w:r>
            <w:r>
              <w:rPr>
                <w:rFonts w:hint="default" w:ascii="Times New Roman" w:hAnsi="Times New Roman" w:eastAsia="方正仿宋_GBK" w:cs="Times New Roman"/>
                <w:color w:val="000000" w:themeColor="text1"/>
                <w:sz w:val="24"/>
                <w14:textFill>
                  <w14:solidFill>
                    <w14:schemeClr w14:val="tx1"/>
                  </w14:solidFill>
                </w14:textFill>
              </w:rPr>
              <w:t>年</w:t>
            </w:r>
            <w:r>
              <w:rPr>
                <w:rFonts w:hint="eastAsia" w:eastAsia="方正仿宋_GBK" w:cs="Times New Roman"/>
                <w:color w:val="000000" w:themeColor="text1"/>
                <w:sz w:val="24"/>
                <w:lang w:val="en-US" w:eastAsia="zh-CN"/>
                <w14:textFill>
                  <w14:solidFill>
                    <w14:schemeClr w14:val="tx1"/>
                  </w14:solidFill>
                </w14:textFill>
              </w:rPr>
              <w:t>8</w:t>
            </w:r>
            <w:r>
              <w:rPr>
                <w:rFonts w:hint="default" w:ascii="Times New Roman" w:hAnsi="Times New Roman" w:eastAsia="方正仿宋_GBK" w:cs="Times New Roman"/>
                <w:color w:val="000000" w:themeColor="text1"/>
                <w:sz w:val="24"/>
                <w14:textFill>
                  <w14:solidFill>
                    <w14:schemeClr w14:val="tx1"/>
                  </w14:solidFill>
                </w14:textFill>
              </w:rPr>
              <w:t>月</w:t>
            </w:r>
            <w:r>
              <w:rPr>
                <w:rFonts w:hint="eastAsia" w:eastAsia="方正仿宋_GBK" w:cs="Times New Roman"/>
                <w:color w:val="000000" w:themeColor="text1"/>
                <w:sz w:val="24"/>
                <w:lang w:val="en-US" w:eastAsia="zh-CN"/>
                <w14:textFill>
                  <w14:solidFill>
                    <w14:schemeClr w14:val="tx1"/>
                  </w14:solidFill>
                </w14:textFill>
              </w:rPr>
              <w:t>15</w:t>
            </w:r>
            <w:r>
              <w:rPr>
                <w:rFonts w:hint="default" w:ascii="Times New Roman" w:hAnsi="Times New Roman" w:eastAsia="方正仿宋_GBK" w:cs="Times New Roman"/>
                <w:color w:val="000000" w:themeColor="text1"/>
                <w:sz w:val="24"/>
                <w14:textFill>
                  <w14:solidFill>
                    <w14:schemeClr w14:val="tx1"/>
                  </w14:solidFill>
                </w14:textFill>
              </w:rPr>
              <w:t>日</w:t>
            </w:r>
            <w:r>
              <w:rPr>
                <w:rFonts w:hint="eastAsia" w:eastAsia="方正仿宋_GBK" w:cs="Times New Roman"/>
                <w:color w:val="000000" w:themeColor="text1"/>
                <w:sz w:val="24"/>
                <w:lang w:val="en-US" w:eastAsia="zh-CN"/>
                <w14:textFill>
                  <w14:solidFill>
                    <w14:schemeClr w14:val="tx1"/>
                  </w14:solidFill>
                </w14:textFill>
              </w:rPr>
              <w:t>14</w:t>
            </w:r>
            <w:r>
              <w:rPr>
                <w:rFonts w:hint="default" w:ascii="Times New Roman" w:hAnsi="Times New Roman" w:eastAsia="方正仿宋_GBK" w:cs="Times New Roman"/>
                <w:color w:val="000000" w:themeColor="text1"/>
                <w:sz w:val="24"/>
                <w14:textFill>
                  <w14:solidFill>
                    <w14:schemeClr w14:val="tx1"/>
                  </w14:solidFill>
                </w14:textFill>
              </w:rPr>
              <w:t>时</w:t>
            </w:r>
            <w:r>
              <w:rPr>
                <w:rFonts w:hint="eastAsia" w:eastAsia="方正仿宋_GBK" w:cs="Times New Roman"/>
                <w:color w:val="000000" w:themeColor="text1"/>
                <w:sz w:val="24"/>
                <w:lang w:val="en-US" w:eastAsia="zh-CN"/>
                <w14:textFill>
                  <w14:solidFill>
                    <w14:schemeClr w14:val="tx1"/>
                  </w14:solidFill>
                </w14:textFill>
              </w:rPr>
              <w:t>30</w:t>
            </w:r>
            <w:r>
              <w:rPr>
                <w:rFonts w:hint="default" w:ascii="Times New Roman" w:hAnsi="Times New Roman" w:eastAsia="方正仿宋_GBK" w:cs="Times New Roman"/>
                <w:color w:val="000000" w:themeColor="text1"/>
                <w:sz w:val="24"/>
                <w14:textFill>
                  <w14:solidFill>
                    <w14:schemeClr w14:val="tx1"/>
                  </w14:solidFill>
                </w14:textFill>
              </w:rPr>
              <w:t>分</w:t>
            </w:r>
          </w:p>
          <w:p w14:paraId="3D066E39">
            <w:pPr>
              <w:spacing w:line="440" w:lineRule="exact"/>
              <w:jc w:val="lef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14:textFill>
                  <w14:solidFill>
                    <w14:schemeClr w14:val="tx1"/>
                  </w14:solidFill>
                </w14:textFill>
              </w:rPr>
              <w:t>竞选文件份数：正本</w:t>
            </w:r>
            <w:r>
              <w:rPr>
                <w:rFonts w:hint="eastAsia" w:ascii="Times New Roman" w:hAnsi="Times New Roman" w:eastAsia="方正仿宋_GBK" w:cs="Times New Roman"/>
                <w:color w:val="000000" w:themeColor="text1"/>
                <w:sz w:val="24"/>
                <w:lang w:val="en-US" w:eastAsia="zh-CN"/>
                <w14:textFill>
                  <w14:solidFill>
                    <w14:schemeClr w14:val="tx1"/>
                  </w14:solidFill>
                </w14:textFill>
              </w:rPr>
              <w:t>1</w:t>
            </w:r>
            <w:r>
              <w:rPr>
                <w:rFonts w:hint="default" w:ascii="Times New Roman" w:hAnsi="Times New Roman" w:eastAsia="方正仿宋_GBK" w:cs="Times New Roman"/>
                <w:color w:val="000000" w:themeColor="text1"/>
                <w:sz w:val="24"/>
                <w14:textFill>
                  <w14:solidFill>
                    <w14:schemeClr w14:val="tx1"/>
                  </w14:solidFill>
                </w14:textFill>
              </w:rPr>
              <w:t>份，副本</w:t>
            </w:r>
            <w:r>
              <w:rPr>
                <w:rFonts w:hint="eastAsia" w:ascii="Times New Roman" w:hAnsi="Times New Roman" w:eastAsia="方正仿宋_GBK" w:cs="Times New Roman"/>
                <w:color w:val="000000" w:themeColor="text1"/>
                <w:sz w:val="24"/>
                <w:lang w:val="en-US" w:eastAsia="zh-CN"/>
                <w14:textFill>
                  <w14:solidFill>
                    <w14:schemeClr w14:val="tx1"/>
                  </w14:solidFill>
                </w14:textFill>
              </w:rPr>
              <w:t>6</w:t>
            </w:r>
            <w:r>
              <w:rPr>
                <w:rFonts w:hint="default" w:ascii="Times New Roman" w:hAnsi="Times New Roman" w:eastAsia="方正仿宋_GBK" w:cs="Times New Roman"/>
                <w:color w:val="000000" w:themeColor="text1"/>
                <w:sz w:val="24"/>
                <w14:textFill>
                  <w14:solidFill>
                    <w14:schemeClr w14:val="tx1"/>
                  </w14:solidFill>
                </w14:textFill>
              </w:rPr>
              <w:t>份</w:t>
            </w:r>
          </w:p>
        </w:tc>
      </w:tr>
      <w:tr w14:paraId="45ACA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229" w:type="dxa"/>
            <w:vAlign w:val="center"/>
          </w:tcPr>
          <w:p w14:paraId="2FFDC4F0">
            <w:pPr>
              <w:spacing w:line="600" w:lineRule="exac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sz w:val="24"/>
              </w:rPr>
              <w:t>★</w:t>
            </w:r>
            <w:r>
              <w:rPr>
                <w:rFonts w:hint="default" w:ascii="Times New Roman" w:hAnsi="Times New Roman" w:eastAsia="方正仿宋_GBK" w:cs="Times New Roman"/>
                <w:color w:val="000000" w:themeColor="text1"/>
                <w:sz w:val="24"/>
                <w14:textFill>
                  <w14:solidFill>
                    <w14:schemeClr w14:val="tx1"/>
                  </w14:solidFill>
                </w14:textFill>
              </w:rPr>
              <w:t>限价及报价原则</w:t>
            </w:r>
          </w:p>
        </w:tc>
        <w:tc>
          <w:tcPr>
            <w:tcW w:w="6668" w:type="dxa"/>
            <w:vAlign w:val="center"/>
          </w:tcPr>
          <w:p w14:paraId="5C788FB9">
            <w:pPr>
              <w:tabs>
                <w:tab w:val="left" w:pos="1701"/>
              </w:tabs>
              <w:spacing w:line="560" w:lineRule="exact"/>
              <w:jc w:val="both"/>
              <w:rPr>
                <w:rFonts w:hint="default" w:ascii="Times New Roman" w:hAnsi="Times New Roman" w:eastAsia="方正仿宋_GBK" w:cs="Times New Roman"/>
                <w:b/>
                <w:sz w:val="24"/>
                <w:highlight w:val="none"/>
              </w:rPr>
            </w:pPr>
            <w:r>
              <w:rPr>
                <w:rFonts w:hint="eastAsia" w:eastAsia="方正仿宋_GBK" w:cs="Times New Roman"/>
                <w:color w:val="000000" w:themeColor="text1"/>
                <w:sz w:val="24"/>
                <w:highlight w:val="none"/>
                <w:lang w:val="en-US" w:eastAsia="zh-CN"/>
                <w14:textFill>
                  <w14:solidFill>
                    <w14:schemeClr w14:val="tx1"/>
                  </w14:solidFill>
                </w14:textFill>
              </w:rPr>
              <w:t>一、</w:t>
            </w:r>
            <w:r>
              <w:rPr>
                <w:rFonts w:hint="default" w:ascii="Times New Roman" w:hAnsi="Times New Roman" w:eastAsia="方正仿宋_GBK" w:cs="Times New Roman"/>
                <w:color w:val="000000" w:themeColor="text1"/>
                <w:sz w:val="24"/>
                <w:highlight w:val="none"/>
                <w:lang w:val="en-US" w:eastAsia="zh-CN"/>
                <w14:textFill>
                  <w14:solidFill>
                    <w14:schemeClr w14:val="tx1"/>
                  </w14:solidFill>
                </w14:textFill>
              </w:rPr>
              <w:t>本次</w:t>
            </w:r>
            <w:r>
              <w:rPr>
                <w:rFonts w:hint="eastAsia" w:eastAsia="方正仿宋_GBK" w:cs="Times New Roman"/>
                <w:color w:val="000000" w:themeColor="text1"/>
                <w:sz w:val="24"/>
                <w:highlight w:val="none"/>
                <w:lang w:val="en-US" w:eastAsia="zh-CN"/>
                <w14:textFill>
                  <w14:solidFill>
                    <w14:schemeClr w14:val="tx1"/>
                  </w14:solidFill>
                </w14:textFill>
              </w:rPr>
              <w:t>设计费最高</w:t>
            </w:r>
            <w:r>
              <w:rPr>
                <w:rFonts w:hint="default" w:ascii="Times New Roman" w:hAnsi="Times New Roman" w:eastAsia="方正仿宋_GBK" w:cs="Times New Roman"/>
                <w:color w:val="000000" w:themeColor="text1"/>
                <w:sz w:val="24"/>
                <w:highlight w:val="none"/>
                <w:lang w:val="en-US" w:eastAsia="zh-CN"/>
                <w14:textFill>
                  <w14:solidFill>
                    <w14:schemeClr w14:val="tx1"/>
                  </w14:solidFill>
                </w14:textFill>
              </w:rPr>
              <w:t>限价为36.55万元。</w:t>
            </w:r>
          </w:p>
          <w:p w14:paraId="028BB013">
            <w:pPr>
              <w:tabs>
                <w:tab w:val="left" w:pos="1701"/>
              </w:tabs>
              <w:spacing w:line="560" w:lineRule="exact"/>
              <w:jc w:val="both"/>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eastAsia" w:eastAsia="方正仿宋_GBK" w:cs="Times New Roman"/>
                <w:color w:val="000000" w:themeColor="text1"/>
                <w:sz w:val="24"/>
                <w:lang w:val="en-US" w:eastAsia="zh-CN"/>
                <w14:textFill>
                  <w14:solidFill>
                    <w14:schemeClr w14:val="tx1"/>
                  </w14:solidFill>
                </w14:textFill>
              </w:rPr>
              <w:t>二、</w:t>
            </w:r>
            <w:r>
              <w:rPr>
                <w:rFonts w:hint="default" w:ascii="Times New Roman" w:hAnsi="Times New Roman" w:eastAsia="方正仿宋_GBK" w:cs="Times New Roman"/>
                <w:color w:val="000000" w:themeColor="text1"/>
                <w:sz w:val="24"/>
                <w:lang w:val="en-US" w:eastAsia="zh-CN"/>
                <w14:textFill>
                  <w14:solidFill>
                    <w14:schemeClr w14:val="tx1"/>
                  </w14:solidFill>
                </w14:textFill>
              </w:rPr>
              <w:t>报价原则：本项目采用总价包干，报价包含开展设计服务工作所产生的所有费用，结算时包干总价不作任何调整。请竞选人根据现有资料并结合实际经验、自身情况实行自主报价。</w:t>
            </w:r>
          </w:p>
          <w:p w14:paraId="27F5ABA8">
            <w:pPr>
              <w:tabs>
                <w:tab w:val="left" w:pos="1701"/>
              </w:tabs>
              <w:spacing w:line="560" w:lineRule="exact"/>
              <w:jc w:val="both"/>
              <w:rPr>
                <w:rFonts w:hint="default"/>
              </w:rPr>
            </w:pPr>
            <w:r>
              <w:rPr>
                <w:rFonts w:hint="eastAsia" w:eastAsia="方正仿宋_GBK" w:cs="Times New Roman"/>
                <w:color w:val="000000" w:themeColor="text1"/>
                <w:sz w:val="24"/>
                <w:lang w:val="en-US" w:eastAsia="zh-CN"/>
                <w14:textFill>
                  <w14:solidFill>
                    <w14:schemeClr w14:val="tx1"/>
                  </w14:solidFill>
                </w14:textFill>
              </w:rPr>
              <w:t>三、</w:t>
            </w:r>
            <w:r>
              <w:rPr>
                <w:rFonts w:hint="default" w:ascii="Times New Roman" w:hAnsi="Times New Roman" w:eastAsia="方正仿宋_GBK" w:cs="Times New Roman"/>
                <w:color w:val="000000" w:themeColor="text1"/>
                <w:sz w:val="24"/>
                <w:lang w:val="en-US" w:eastAsia="zh-CN"/>
                <w14:textFill>
                  <w14:solidFill>
                    <w14:schemeClr w14:val="tx1"/>
                  </w14:solidFill>
                </w14:textFill>
              </w:rPr>
              <w:t>本次比选为一次性最终报价，不再议价。请比选被邀请人根据自身情况自主报价，报价超过该限价的为否决比选。</w:t>
            </w:r>
          </w:p>
        </w:tc>
      </w:tr>
      <w:tr w14:paraId="41EE2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6" w:hRule="atLeast"/>
        </w:trPr>
        <w:tc>
          <w:tcPr>
            <w:tcW w:w="2229" w:type="dxa"/>
            <w:vAlign w:val="center"/>
          </w:tcPr>
          <w:p w14:paraId="517B30CD">
            <w:pPr>
              <w:spacing w:line="600" w:lineRule="exac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sz w:val="24"/>
              </w:rPr>
              <w:t>★</w:t>
            </w:r>
            <w:r>
              <w:rPr>
                <w:rFonts w:hint="default" w:ascii="Times New Roman" w:hAnsi="Times New Roman" w:eastAsia="方正仿宋_GBK" w:cs="Times New Roman"/>
                <w:color w:val="000000" w:themeColor="text1"/>
                <w:sz w:val="24"/>
                <w14:textFill>
                  <w14:solidFill>
                    <w14:schemeClr w14:val="tx1"/>
                  </w14:solidFill>
                </w14:textFill>
              </w:rPr>
              <w:t>费用支付方式</w:t>
            </w:r>
          </w:p>
          <w:p w14:paraId="21950959">
            <w:pPr>
              <w:pStyle w:val="2"/>
              <w:rPr>
                <w:rFonts w:hint="default" w:ascii="Times New Roman" w:hAnsi="Times New Roman" w:cs="Times New Roman"/>
              </w:rPr>
            </w:pPr>
          </w:p>
        </w:tc>
        <w:tc>
          <w:tcPr>
            <w:tcW w:w="6668" w:type="dxa"/>
            <w:vAlign w:val="center"/>
          </w:tcPr>
          <w:p w14:paraId="1E97E340">
            <w:pPr>
              <w:numPr>
                <w:ilvl w:val="0"/>
                <w:numId w:val="0"/>
              </w:numPr>
              <w:spacing w:line="600" w:lineRule="exact"/>
              <w:ind w:firstLine="0" w:firstLineChars="0"/>
              <w:jc w:val="left"/>
              <w:outlineLvl w:val="9"/>
              <w:rPr>
                <w:rFonts w:hint="default" w:ascii="Times New Roman" w:hAnsi="Times New Roman" w:eastAsia="方正仿宋_GBK" w:cs="Times New Roman"/>
                <w:bCs w:val="0"/>
                <w:color w:val="000000" w:themeColor="text1"/>
                <w:sz w:val="24"/>
                <w:szCs w:val="24"/>
                <w:highlight w:val="none"/>
                <w:lang w:val="en-US" w:eastAsia="zh-CN"/>
                <w14:textFill>
                  <w14:solidFill>
                    <w14:schemeClr w14:val="tx1"/>
                  </w14:solidFill>
                </w14:textFill>
              </w:rPr>
            </w:pPr>
            <w:r>
              <w:rPr>
                <w:rFonts w:hint="default" w:ascii="Times New Roman" w:hAnsi="Times New Roman" w:eastAsia="方正仿宋_GBK" w:cs="Times New Roman"/>
                <w:bCs w:val="0"/>
                <w:color w:val="000000" w:themeColor="text1"/>
                <w:sz w:val="24"/>
                <w:szCs w:val="24"/>
                <w:highlight w:val="none"/>
                <w:lang w:val="en-US" w:eastAsia="zh-CN"/>
                <w14:textFill>
                  <w14:solidFill>
                    <w14:schemeClr w14:val="tx1"/>
                  </w14:solidFill>
                </w14:textFill>
              </w:rPr>
              <w:t>1.第一笔：美陈及软装（含物品清单、规格型号、预算表、饰面样品）、标识方案经甲方确认后，完成成果确认单签确，支付中标价×50%。</w:t>
            </w:r>
          </w:p>
          <w:p w14:paraId="1037E49A">
            <w:pPr>
              <w:numPr>
                <w:ilvl w:val="0"/>
                <w:numId w:val="0"/>
              </w:numPr>
              <w:spacing w:line="600" w:lineRule="exact"/>
              <w:ind w:firstLine="0" w:firstLineChars="0"/>
              <w:jc w:val="left"/>
              <w:outlineLvl w:val="9"/>
              <w:rPr>
                <w:rFonts w:hint="default" w:ascii="Times New Roman" w:hAnsi="Times New Roman" w:eastAsia="方正仿宋_GBK" w:cs="Times New Roman"/>
                <w:bCs w:val="0"/>
                <w:color w:val="000000" w:themeColor="text1"/>
                <w:sz w:val="24"/>
                <w:szCs w:val="24"/>
                <w:highlight w:val="none"/>
                <w:lang w:val="en-US" w:eastAsia="zh-CN"/>
                <w14:textFill>
                  <w14:solidFill>
                    <w14:schemeClr w14:val="tx1"/>
                  </w14:solidFill>
                </w14:textFill>
              </w:rPr>
            </w:pPr>
            <w:r>
              <w:rPr>
                <w:rFonts w:hint="default" w:ascii="Times New Roman" w:hAnsi="Times New Roman" w:eastAsia="方正仿宋_GBK" w:cs="Times New Roman"/>
                <w:bCs w:val="0"/>
                <w:color w:val="000000" w:themeColor="text1"/>
                <w:sz w:val="24"/>
                <w:szCs w:val="24"/>
                <w:highlight w:val="none"/>
                <w:lang w:val="en-US" w:eastAsia="zh-CN"/>
                <w14:textFill>
                  <w14:solidFill>
                    <w14:schemeClr w14:val="tx1"/>
                  </w14:solidFill>
                </w14:textFill>
              </w:rPr>
              <w:t>2.第二笔：标识系统施工图经甲方确认后，完成成果确认单（成果包含不限于：标识制作详图、安装详图、矢量文件、材料样品等）签确，支付中标价×30%。</w:t>
            </w:r>
          </w:p>
          <w:p w14:paraId="5BDE4039">
            <w:pPr>
              <w:numPr>
                <w:ilvl w:val="0"/>
                <w:numId w:val="0"/>
              </w:numPr>
              <w:spacing w:line="600" w:lineRule="exact"/>
              <w:ind w:firstLine="0" w:firstLineChars="0"/>
              <w:jc w:val="left"/>
              <w:outlineLvl w:val="9"/>
              <w:rPr>
                <w:rFonts w:hint="default" w:ascii="Times New Roman" w:hAnsi="Times New Roman" w:eastAsia="方正仿宋_GBK" w:cs="Times New Roman"/>
                <w:bCs w:val="0"/>
                <w:color w:val="000000" w:themeColor="text1"/>
                <w:sz w:val="24"/>
                <w:szCs w:val="24"/>
                <w:highlight w:val="none"/>
                <w:lang w:val="en-US" w:eastAsia="zh-CN"/>
                <w14:textFill>
                  <w14:solidFill>
                    <w14:schemeClr w14:val="tx1"/>
                  </w14:solidFill>
                </w14:textFill>
              </w:rPr>
            </w:pPr>
            <w:r>
              <w:rPr>
                <w:rFonts w:hint="default" w:ascii="Times New Roman" w:hAnsi="Times New Roman" w:eastAsia="方正仿宋_GBK" w:cs="Times New Roman"/>
                <w:bCs w:val="0"/>
                <w:color w:val="000000" w:themeColor="text1"/>
                <w:sz w:val="24"/>
                <w:szCs w:val="24"/>
                <w:highlight w:val="none"/>
                <w:lang w:val="en-US" w:eastAsia="zh-CN"/>
                <w14:textFill>
                  <w14:solidFill>
                    <w14:schemeClr w14:val="tx1"/>
                  </w14:solidFill>
                </w14:textFill>
              </w:rPr>
              <w:t>3.第三笔：配合甲方完成美陈、标识、美陈制作单位过程招标至最后定标结束，支付中标价×10%。</w:t>
            </w:r>
          </w:p>
          <w:p w14:paraId="0B552C64">
            <w:pPr>
              <w:numPr>
                <w:ilvl w:val="0"/>
                <w:numId w:val="0"/>
              </w:numPr>
              <w:spacing w:line="600" w:lineRule="exact"/>
              <w:ind w:firstLine="0" w:firstLineChars="0"/>
              <w:jc w:val="left"/>
              <w:outlineLvl w:val="9"/>
              <w:rPr>
                <w:rFonts w:hint="default" w:ascii="Times New Roman" w:hAnsi="Times New Roman" w:cs="Times New Roman"/>
              </w:rPr>
            </w:pPr>
            <w:r>
              <w:rPr>
                <w:rFonts w:hint="default" w:ascii="Times New Roman" w:hAnsi="Times New Roman" w:eastAsia="方正仿宋_GBK" w:cs="Times New Roman"/>
                <w:bCs w:val="0"/>
                <w:color w:val="000000" w:themeColor="text1"/>
                <w:sz w:val="24"/>
                <w:szCs w:val="24"/>
                <w:highlight w:val="none"/>
                <w:lang w:val="en-US" w:eastAsia="zh-CN"/>
                <w14:textFill>
                  <w14:solidFill>
                    <w14:schemeClr w14:val="tx1"/>
                  </w14:solidFill>
                </w14:textFill>
              </w:rPr>
              <w:t>4.第四笔：美陈、标识、美陈制作实施安装完成且项目开业后支付中标价×10%。</w:t>
            </w:r>
          </w:p>
        </w:tc>
      </w:tr>
      <w:tr w14:paraId="39A24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229" w:type="dxa"/>
            <w:vAlign w:val="center"/>
          </w:tcPr>
          <w:p w14:paraId="077D0D9A">
            <w:pPr>
              <w:spacing w:line="520" w:lineRule="exac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14:textFill>
                  <w14:solidFill>
                    <w14:schemeClr w14:val="tx1"/>
                  </w14:solidFill>
                </w14:textFill>
              </w:rPr>
              <w:t>其他需告知竞选人的要求</w:t>
            </w:r>
          </w:p>
          <w:p w14:paraId="0527B3D4">
            <w:pPr>
              <w:pStyle w:val="5"/>
              <w:rPr>
                <w:rFonts w:hint="default" w:ascii="Times New Roman" w:hAnsi="Times New Roman" w:eastAsia="方正仿宋_GBK" w:cs="Times New Roman"/>
                <w:color w:val="000000" w:themeColor="text1"/>
                <w:sz w:val="24"/>
                <w14:textFill>
                  <w14:solidFill>
                    <w14:schemeClr w14:val="tx1"/>
                  </w14:solidFill>
                </w14:textFill>
              </w:rPr>
            </w:pPr>
          </w:p>
          <w:p w14:paraId="4E371471">
            <w:pPr>
              <w:rPr>
                <w:rFonts w:hint="default" w:ascii="Times New Roman" w:hAnsi="Times New Roman" w:cs="Times New Roman"/>
              </w:rPr>
            </w:pPr>
          </w:p>
        </w:tc>
        <w:tc>
          <w:tcPr>
            <w:tcW w:w="6668" w:type="dxa"/>
            <w:vAlign w:val="top"/>
          </w:tcPr>
          <w:p w14:paraId="29F8E133">
            <w:pPr>
              <w:keepNext w:val="0"/>
              <w:keepLines w:val="0"/>
              <w:pageBreakBefore w:val="0"/>
              <w:widowControl w:val="0"/>
              <w:numPr>
                <w:ilvl w:val="-1"/>
                <w:numId w:val="0"/>
              </w:numPr>
              <w:kinsoku/>
              <w:wordWrap/>
              <w:overflowPunct/>
              <w:topLinePunct w:val="0"/>
              <w:autoSpaceDE/>
              <w:autoSpaceDN/>
              <w:bidi w:val="0"/>
              <w:adjustRightInd/>
              <w:snapToGrid/>
              <w:spacing w:line="600" w:lineRule="exact"/>
              <w:textAlignment w:val="auto"/>
              <w:outlineLvl w:val="9"/>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一、设置方案补偿费用</w:t>
            </w:r>
          </w:p>
          <w:p w14:paraId="63E96E94">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firstLine="480" w:firstLineChars="200"/>
              <w:textAlignment w:val="auto"/>
              <w:outlineLvl w:val="9"/>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所有入围设计单位(联合体)提交的设计成果、资格条件应满足评审要求，经专家评审委员会评审为有效成果的</w:t>
            </w:r>
            <w:r>
              <w:rPr>
                <w:rFonts w:hint="eastAsia" w:eastAsia="方正仿宋_GBK" w:cs="Times New Roman"/>
                <w:color w:val="000000" w:themeColor="text1"/>
                <w:sz w:val="24"/>
                <w:highlight w:val="none"/>
                <w:lang w:val="en-US" w:eastAsia="zh-CN"/>
                <w14:textFill>
                  <w14:solidFill>
                    <w14:schemeClr w14:val="tx1"/>
                  </w14:solidFill>
                </w14:textFill>
              </w:rPr>
              <w:t>第二、第三名竞选单位</w:t>
            </w:r>
            <w:r>
              <w:rPr>
                <w:rFonts w:hint="default" w:ascii="Times New Roman" w:hAnsi="Times New Roman" w:eastAsia="方正仿宋_GBK" w:cs="Times New Roman"/>
                <w:color w:val="000000" w:themeColor="text1"/>
                <w:sz w:val="24"/>
                <w:lang w:val="en-US" w:eastAsia="zh-CN"/>
                <w14:textFill>
                  <w14:solidFill>
                    <w14:schemeClr w14:val="tx1"/>
                  </w14:solidFill>
                </w14:textFill>
              </w:rPr>
              <w:t>，将获得相应的设计补偿费。其中，中选方案的设计单位(联合体)将获得设计合同，不再额外获得设计补偿。最后，根据专家评审结果，综合排名第二名设计单位(联合体)可获得设计补偿费人民币含税金额3万元。综合排名第三名设计单位(联合体)可获得设计补偿费人民币含税金额2万元。</w:t>
            </w:r>
          </w:p>
          <w:p w14:paraId="70F9E9FF">
            <w:pPr>
              <w:keepNext w:val="0"/>
              <w:keepLines w:val="0"/>
              <w:pageBreakBefore w:val="0"/>
              <w:widowControl w:val="0"/>
              <w:numPr>
                <w:ilvl w:val="-1"/>
                <w:numId w:val="0"/>
              </w:numPr>
              <w:kinsoku/>
              <w:wordWrap/>
              <w:overflowPunct/>
              <w:topLinePunct w:val="0"/>
              <w:autoSpaceDE/>
              <w:autoSpaceDN/>
              <w:bidi w:val="0"/>
              <w:adjustRightInd/>
              <w:snapToGrid/>
              <w:spacing w:line="600" w:lineRule="exact"/>
              <w:textAlignment w:val="auto"/>
              <w:outlineLvl w:val="9"/>
              <w:rPr>
                <w:rFonts w:hint="default" w:ascii="Times New Roman" w:hAnsi="Times New Roman" w:cs="Times New Roman"/>
                <w:lang w:val="en-US" w:eastAsia="zh-CN"/>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二、</w:t>
            </w:r>
            <w:r>
              <w:rPr>
                <w:rFonts w:hint="default" w:ascii="Times New Roman" w:hAnsi="Times New Roman" w:eastAsia="方正仿宋_GBK" w:cs="Times New Roman"/>
                <w:b w:val="0"/>
                <w:iCs w:val="0"/>
                <w:color w:val="000000" w:themeColor="text1"/>
                <w:kern w:val="2"/>
                <w:sz w:val="24"/>
                <w:szCs w:val="24"/>
                <w:lang w:val="en-US" w:eastAsia="zh-CN" w:bidi="ar-SA"/>
                <w14:textFill>
                  <w14:solidFill>
                    <w14:schemeClr w14:val="tx1"/>
                  </w14:solidFill>
                </w14:textFill>
              </w:rPr>
              <w:t>其他告知须知</w:t>
            </w:r>
          </w:p>
          <w:p w14:paraId="32796EE1">
            <w:pPr>
              <w:keepNext w:val="0"/>
              <w:keepLines w:val="0"/>
              <w:pageBreakBefore w:val="0"/>
              <w:widowControl w:val="0"/>
              <w:numPr>
                <w:ilvl w:val="-1"/>
                <w:numId w:val="0"/>
              </w:numPr>
              <w:kinsoku/>
              <w:wordWrap/>
              <w:overflowPunct/>
              <w:topLinePunct w:val="0"/>
              <w:autoSpaceDE/>
              <w:autoSpaceDN/>
              <w:bidi w:val="0"/>
              <w:adjustRightInd/>
              <w:snapToGrid/>
              <w:spacing w:line="600" w:lineRule="exact"/>
              <w:textAlignment w:val="auto"/>
              <w:outlineLvl w:val="9"/>
              <w:rPr>
                <w:rFonts w:hint="default" w:ascii="Times New Roman" w:hAnsi="Times New Roman" w:eastAsia="方正仿宋_GBK" w:cs="Times New Roman"/>
                <w:color w:val="000000" w:themeColor="text1"/>
                <w:sz w:val="24"/>
                <w:lang w:val="en-US" w:eastAsia="zh-CN"/>
                <w14:textFill>
                  <w14:solidFill>
                    <w14:schemeClr w14:val="tx1"/>
                  </w14:solidFill>
                </w14:textFill>
              </w:rPr>
            </w:pPr>
            <w:r>
              <w:rPr>
                <w:rFonts w:hint="eastAsia" w:eastAsia="方正仿宋_GBK" w:cs="Times New Roman"/>
                <w:color w:val="000000" w:themeColor="text1"/>
                <w:sz w:val="24"/>
                <w:lang w:val="en-US" w:eastAsia="zh-CN"/>
                <w14:textFill>
                  <w14:solidFill>
                    <w14:schemeClr w14:val="tx1"/>
                  </w14:solidFill>
                </w14:textFill>
              </w:rPr>
              <w:t>1.</w:t>
            </w:r>
            <w:r>
              <w:rPr>
                <w:rFonts w:hint="default" w:ascii="Times New Roman" w:hAnsi="Times New Roman" w:eastAsia="方正仿宋_GBK" w:cs="Times New Roman"/>
                <w:color w:val="000000" w:themeColor="text1"/>
                <w:sz w:val="24"/>
                <w:lang w:val="en-US" w:eastAsia="zh-CN"/>
                <w14:textFill>
                  <w14:solidFill>
                    <w14:schemeClr w14:val="tx1"/>
                  </w14:solidFill>
                </w14:textFill>
              </w:rPr>
              <w:t>竞选人需到现场进行实地踏勘，对整个B1B2商业和交通核实际情况、空间、动线进行熟悉，对项目周边环境、室外广场导向标识及现有车库标识标牌样式进行充分拍照存档便于竞选方案设计的完整性。</w:t>
            </w:r>
          </w:p>
          <w:p w14:paraId="0EF5FC48">
            <w:pPr>
              <w:numPr>
                <w:ilvl w:val="-1"/>
                <w:numId w:val="0"/>
              </w:numPr>
              <w:spacing w:line="600" w:lineRule="exact"/>
              <w:rPr>
                <w:ins w:id="0" w:author="Alvis Li" w:date="2024-07-23T11:00:59Z"/>
                <w:rFonts w:hint="default" w:eastAsia="方正仿宋_GBK" w:cs="Times New Roman"/>
                <w:b w:val="0"/>
                <w:iCs w:val="0"/>
                <w:color w:val="000000" w:themeColor="text1"/>
                <w:kern w:val="2"/>
                <w:sz w:val="24"/>
                <w:szCs w:val="24"/>
                <w:lang w:val="en-US" w:eastAsia="zh-CN" w:bidi="ar-SA"/>
                <w14:textFill>
                  <w14:solidFill>
                    <w14:schemeClr w14:val="tx1"/>
                  </w14:solidFill>
                </w14:textFill>
              </w:rPr>
            </w:pPr>
            <w:r>
              <w:rPr>
                <w:rFonts w:hint="eastAsia" w:eastAsia="方正仿宋_GBK" w:cs="Times New Roman"/>
                <w:b w:val="0"/>
                <w:iCs w:val="0"/>
                <w:color w:val="000000" w:themeColor="text1"/>
                <w:kern w:val="2"/>
                <w:sz w:val="24"/>
                <w:szCs w:val="24"/>
                <w:lang w:val="en-US" w:eastAsia="zh-CN" w:bidi="ar-SA"/>
                <w14:textFill>
                  <w14:solidFill>
                    <w14:schemeClr w14:val="tx1"/>
                  </w14:solidFill>
                </w14:textFill>
              </w:rPr>
              <w:t>2.</w:t>
            </w:r>
            <w:r>
              <w:rPr>
                <w:rFonts w:hint="default" w:ascii="Times New Roman" w:hAnsi="Times New Roman" w:eastAsia="方正仿宋_GBK" w:cs="Times New Roman"/>
                <w:b w:val="0"/>
                <w:iCs w:val="0"/>
                <w:color w:val="000000" w:themeColor="text1"/>
                <w:kern w:val="2"/>
                <w:sz w:val="24"/>
                <w:szCs w:val="24"/>
                <w:lang w:val="en-US" w:eastAsia="zh-CN" w:bidi="ar-SA"/>
                <w14:textFill>
                  <w14:solidFill>
                    <w14:schemeClr w14:val="tx1"/>
                  </w14:solidFill>
                </w14:textFill>
              </w:rPr>
              <w:t>方案汇报时间30分钟</w:t>
            </w:r>
            <w:r>
              <w:rPr>
                <w:rFonts w:hint="eastAsia" w:eastAsia="方正仿宋_GBK" w:cs="Times New Roman"/>
                <w:b w:val="0"/>
                <w:iCs w:val="0"/>
                <w:color w:val="000000" w:themeColor="text1"/>
                <w:kern w:val="2"/>
                <w:sz w:val="24"/>
                <w:szCs w:val="24"/>
                <w:lang w:val="en-US" w:eastAsia="zh-CN" w:bidi="ar-SA"/>
                <w14:textFill>
                  <w14:solidFill>
                    <w14:schemeClr w14:val="tx1"/>
                  </w14:solidFill>
                </w14:textFill>
              </w:rPr>
              <w:t>内，</w:t>
            </w:r>
            <w:r>
              <w:rPr>
                <w:rFonts w:hint="default" w:ascii="Times New Roman" w:hAnsi="Times New Roman" w:eastAsia="方正仿宋_GBK" w:cs="Times New Roman"/>
                <w:b w:val="0"/>
                <w:iCs w:val="0"/>
                <w:color w:val="000000" w:themeColor="text1"/>
                <w:kern w:val="2"/>
                <w:sz w:val="24"/>
                <w:szCs w:val="24"/>
                <w:lang w:val="en-US" w:eastAsia="zh-CN" w:bidi="ar-SA"/>
                <w14:textFill>
                  <w14:solidFill>
                    <w14:schemeClr w14:val="tx1"/>
                  </w14:solidFill>
                </w14:textFill>
              </w:rPr>
              <w:t>竞选单位需控制方案内容</w:t>
            </w:r>
            <w:r>
              <w:rPr>
                <w:rFonts w:hint="default" w:eastAsia="方正仿宋_GBK" w:cs="Times New Roman"/>
                <w:b w:val="0"/>
                <w:iCs w:val="0"/>
                <w:color w:val="000000" w:themeColor="text1"/>
                <w:kern w:val="2"/>
                <w:sz w:val="24"/>
                <w:szCs w:val="24"/>
                <w:lang w:val="en-US" w:eastAsia="zh-CN" w:bidi="ar-SA"/>
                <w14:textFill>
                  <w14:solidFill>
                    <w14:schemeClr w14:val="tx1"/>
                  </w14:solidFill>
                </w14:textFill>
              </w:rPr>
              <w:t>。汇报文件采用PPT或PDF格式</w:t>
            </w:r>
          </w:p>
          <w:p w14:paraId="0469F7C0">
            <w:pPr>
              <w:numPr>
                <w:ilvl w:val="0"/>
                <w:numId w:val="0"/>
              </w:numPr>
              <w:spacing w:line="600" w:lineRule="exact"/>
              <w:rPr>
                <w:rFonts w:hint="eastAsia" w:eastAsia="方正仿宋_GBK"/>
                <w:lang w:val="en-US" w:eastAsia="zh-CN"/>
              </w:rPr>
            </w:pPr>
            <w:r>
              <w:rPr>
                <w:rFonts w:hint="default" w:eastAsia="方正仿宋_GBK"/>
                <w:color w:val="000000" w:themeColor="text1"/>
                <w:sz w:val="24"/>
                <w:lang w:val="en-US" w:eastAsia="zh-CN"/>
                <w14:textFill>
                  <w14:solidFill>
                    <w14:schemeClr w14:val="tx1"/>
                  </w14:solidFill>
                </w14:textFill>
              </w:rPr>
              <w:t>3.</w:t>
            </w:r>
            <w:r>
              <w:rPr>
                <w:rFonts w:ascii="Times New Roman" w:hAnsi="Times New Roman" w:eastAsia="方正仿宋_GBK" w:cs="Times New Roman"/>
                <w:i w:val="0"/>
                <w:iCs w:val="0"/>
                <w:caps w:val="0"/>
                <w:color w:val="000000" w:themeColor="text1"/>
                <w:spacing w:val="0"/>
                <w:sz w:val="24"/>
                <w:szCs w:val="24"/>
                <w14:textFill>
                  <w14:solidFill>
                    <w14:schemeClr w14:val="tx1"/>
                  </w14:solidFill>
                </w14:textFill>
              </w:rPr>
              <w:t>竞</w:t>
            </w:r>
            <w:r>
              <w:rPr>
                <w:rFonts w:hint="default" w:ascii="Times New Roman" w:hAnsi="Times New Roman" w:eastAsia="方正仿宋_GBK" w:cs="Times New Roman"/>
                <w:i w:val="0"/>
                <w:iCs w:val="0"/>
                <w:caps w:val="0"/>
                <w:color w:val="000000" w:themeColor="text1"/>
                <w:spacing w:val="0"/>
                <w:sz w:val="24"/>
                <w:szCs w:val="24"/>
                <w14:textFill>
                  <w14:solidFill>
                    <w14:schemeClr w14:val="tx1"/>
                  </w14:solidFill>
                </w14:textFill>
              </w:rPr>
              <w:t>选人</w:t>
            </w:r>
            <w:r>
              <w:rPr>
                <w:rFonts w:hint="default" w:eastAsia="方正仿宋_GBK" w:cs="Times New Roman"/>
                <w:i w:val="0"/>
                <w:iCs w:val="0"/>
                <w:caps w:val="0"/>
                <w:color w:val="000000" w:themeColor="text1"/>
                <w:spacing w:val="0"/>
                <w:sz w:val="24"/>
                <w:szCs w:val="24"/>
                <w:lang w:val="en-US" w:eastAsia="zh-CN"/>
                <w:rPrChange w:id="1" w:author="Alvis Li" w:date="2024-07-23T11:05:17Z">
                  <w:rPr>
                    <w:rFonts w:hint="eastAsia" w:eastAsia="方正仿宋_GBK" w:cs="Times New Roman"/>
                    <w:i w:val="0"/>
                    <w:iCs w:val="0"/>
                    <w:caps w:val="0"/>
                    <w:color w:val="000000" w:themeColor="text1"/>
                    <w:spacing w:val="0"/>
                    <w:sz w:val="24"/>
                    <w:szCs w:val="24"/>
                    <w:lang w:val="en-US" w:eastAsia="zh-CN"/>
                    <w14:textFill>
                      <w14:solidFill>
                        <w14:schemeClr w14:val="tx1"/>
                      </w14:solidFill>
                    </w14:textFill>
                  </w:rPr>
                </w:rPrChange>
                <w14:textFill>
                  <w14:solidFill>
                    <w14:schemeClr w14:val="tx1"/>
                  </w14:solidFill>
                </w14:textFill>
              </w:rPr>
              <w:t>可</w:t>
            </w:r>
            <w:r>
              <w:rPr>
                <w:rFonts w:hint="default" w:ascii="Times New Roman" w:hAnsi="Times New Roman" w:eastAsia="方正仿宋_GBK" w:cs="Times New Roman"/>
                <w:i w:val="0"/>
                <w:iCs w:val="0"/>
                <w:caps w:val="0"/>
                <w:color w:val="000000" w:themeColor="text1"/>
                <w:spacing w:val="0"/>
                <w:sz w:val="24"/>
                <w:szCs w:val="24"/>
                <w14:textFill>
                  <w14:solidFill>
                    <w14:schemeClr w14:val="tx1"/>
                  </w14:solidFill>
                </w14:textFill>
              </w:rPr>
              <w:t>到交标文件办公室拷贝相关大型</w:t>
            </w:r>
            <w:r>
              <w:rPr>
                <w:rFonts w:hint="default" w:eastAsia="方正仿宋_GBK" w:cs="Times New Roman"/>
                <w:i w:val="0"/>
                <w:iCs w:val="0"/>
                <w:caps w:val="0"/>
                <w:color w:val="000000" w:themeColor="text1"/>
                <w:spacing w:val="0"/>
                <w:sz w:val="24"/>
                <w:szCs w:val="24"/>
                <w:lang w:val="en-US" w:eastAsia="zh-CN"/>
                <w:rPrChange w:id="2" w:author="Alvis Li" w:date="2024-07-23T11:05:17Z">
                  <w:rPr>
                    <w:rFonts w:hint="eastAsia" w:eastAsia="方正仿宋_GBK" w:cs="Times New Roman"/>
                    <w:i w:val="0"/>
                    <w:iCs w:val="0"/>
                    <w:caps w:val="0"/>
                    <w:color w:val="000000" w:themeColor="text1"/>
                    <w:spacing w:val="0"/>
                    <w:sz w:val="24"/>
                    <w:szCs w:val="24"/>
                    <w:lang w:val="en-US" w:eastAsia="zh-CN"/>
                    <w14:textFill>
                      <w14:solidFill>
                        <w14:schemeClr w14:val="tx1"/>
                      </w14:solidFill>
                    </w14:textFill>
                  </w:rPr>
                </w:rPrChange>
                <w14:textFill>
                  <w14:solidFill>
                    <w14:schemeClr w14:val="tx1"/>
                  </w14:solidFill>
                </w14:textFill>
              </w:rPr>
              <w:t>资料</w:t>
            </w:r>
            <w:r>
              <w:rPr>
                <w:rFonts w:hint="default" w:ascii="Times New Roman" w:hAnsi="Times New Roman" w:eastAsia="方正仿宋_GBK" w:cs="Times New Roman"/>
                <w:i w:val="0"/>
                <w:iCs w:val="0"/>
                <w:caps w:val="0"/>
                <w:color w:val="000000" w:themeColor="text1"/>
                <w:spacing w:val="0"/>
                <w:sz w:val="24"/>
                <w:szCs w:val="24"/>
                <w14:textFill>
                  <w14:solidFill>
                    <w14:schemeClr w14:val="tx1"/>
                  </w14:solidFill>
                </w14:textFill>
              </w:rPr>
              <w:t>，确保竞选方案完整性。</w:t>
            </w:r>
            <w:r>
              <w:rPr>
                <w:rFonts w:hint="eastAsia" w:eastAsia="方正仿宋_GBK" w:cs="Times New Roman"/>
                <w:i w:val="0"/>
                <w:iCs w:val="0"/>
                <w:caps w:val="0"/>
                <w:color w:val="000000" w:themeColor="text1"/>
                <w:spacing w:val="0"/>
                <w:sz w:val="24"/>
                <w:szCs w:val="24"/>
                <w:lang w:val="en-US" w:eastAsia="zh-CN"/>
                <w14:textFill>
                  <w14:solidFill>
                    <w14:schemeClr w14:val="tx1"/>
                  </w14:solidFill>
                </w14:textFill>
              </w:rPr>
              <w:t>资料</w:t>
            </w:r>
            <w:r>
              <w:rPr>
                <w:rFonts w:hint="default" w:ascii="Times New Roman" w:hAnsi="Times New Roman" w:eastAsia="方正仿宋_GBK" w:cs="Times New Roman"/>
                <w:i w:val="0"/>
                <w:iCs w:val="0"/>
                <w:caps w:val="0"/>
                <w:color w:val="000000" w:themeColor="text1"/>
                <w:spacing w:val="0"/>
                <w:sz w:val="24"/>
                <w:szCs w:val="24"/>
                <w14:textFill>
                  <w14:solidFill>
                    <w14:schemeClr w14:val="tx1"/>
                  </w14:solidFill>
                </w14:textFill>
              </w:rPr>
              <w:t>内容：精装及建筑施工图、3D模型</w:t>
            </w:r>
            <w:r>
              <w:rPr>
                <w:rFonts w:hint="default" w:eastAsia="方正仿宋_GBK" w:cs="Times New Roman"/>
                <w:i w:val="0"/>
                <w:iCs w:val="0"/>
                <w:caps w:val="0"/>
                <w:color w:val="000000" w:themeColor="text1"/>
                <w:spacing w:val="0"/>
                <w:sz w:val="24"/>
                <w:szCs w:val="24"/>
                <w:lang w:eastAsia="zh-CN"/>
                <w:rPrChange w:id="3" w:author="Alvis Li" w:date="2024-07-23T11:05:17Z">
                  <w:rPr>
                    <w:rFonts w:hint="eastAsia" w:eastAsia="方正仿宋_GBK" w:cs="Times New Roman"/>
                    <w:i w:val="0"/>
                    <w:iCs w:val="0"/>
                    <w:caps w:val="0"/>
                    <w:color w:val="000000" w:themeColor="text1"/>
                    <w:spacing w:val="0"/>
                    <w:sz w:val="24"/>
                    <w:szCs w:val="24"/>
                    <w:lang w:eastAsia="zh-CN"/>
                    <w14:textFill>
                      <w14:solidFill>
                        <w14:schemeClr w14:val="tx1"/>
                      </w14:solidFill>
                    </w14:textFill>
                  </w:rPr>
                </w:rPrChange>
                <w14:textFill>
                  <w14:solidFill>
                    <w14:schemeClr w14:val="tx1"/>
                  </w14:solidFill>
                </w14:textFill>
              </w:rPr>
              <w:t>。</w:t>
            </w:r>
          </w:p>
        </w:tc>
      </w:tr>
      <w:tr w14:paraId="391C4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897" w:type="dxa"/>
            <w:gridSpan w:val="2"/>
            <w:vAlign w:val="center"/>
          </w:tcPr>
          <w:p w14:paraId="694B2EDE">
            <w:pPr>
              <w:spacing w:line="0" w:lineRule="atLeast"/>
              <w:ind w:firstLine="480" w:firstLineChars="200"/>
              <w:jc w:val="left"/>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sz w:val="24"/>
              </w:rPr>
              <w:t>★</w:t>
            </w:r>
            <w:r>
              <w:rPr>
                <w:rFonts w:hint="default" w:ascii="Times New Roman" w:hAnsi="Times New Roman" w:eastAsia="方正黑体_GBK" w:cs="Times New Roman"/>
                <w:color w:val="000000" w:themeColor="text1"/>
                <w:sz w:val="24"/>
                <w14:textFill>
                  <w14:solidFill>
                    <w14:schemeClr w14:val="tx1"/>
                  </w14:solidFill>
                </w14:textFill>
              </w:rPr>
              <w:t>三、评选、定选方式</w:t>
            </w:r>
          </w:p>
        </w:tc>
      </w:tr>
      <w:tr w14:paraId="67F90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897" w:type="dxa"/>
            <w:gridSpan w:val="2"/>
            <w:vAlign w:val="center"/>
          </w:tcPr>
          <w:p w14:paraId="67665CDD">
            <w:pPr>
              <w:spacing w:line="440" w:lineRule="exact"/>
              <w:rPr>
                <w:rFonts w:hint="default" w:ascii="Times New Roman" w:hAnsi="Times New Roman" w:eastAsia="方正仿宋_GBK" w:cs="Times New Roman"/>
                <w:b w:val="0"/>
                <w:bCs w:val="0"/>
                <w:color w:val="auto"/>
                <w:sz w:val="24"/>
                <w:highlight w:val="none"/>
                <w:lang w:val="en-US" w:eastAsia="zh-CN"/>
              </w:rPr>
            </w:pPr>
            <w:r>
              <w:rPr>
                <w:rFonts w:hint="default" w:ascii="Times New Roman" w:hAnsi="Times New Roman" w:eastAsia="方正仿宋_GBK" w:cs="Times New Roman"/>
                <w:b w:val="0"/>
                <w:bCs w:val="0"/>
                <w:color w:val="auto"/>
                <w:sz w:val="24"/>
                <w:highlight w:val="none"/>
                <w:lang w:val="en-US" w:eastAsia="zh-CN"/>
              </w:rPr>
              <w:t>一、采用综合评标法。</w:t>
            </w:r>
          </w:p>
          <w:p w14:paraId="683D753F">
            <w:pPr>
              <w:spacing w:line="440" w:lineRule="exact"/>
              <w:rPr>
                <w:rFonts w:hint="default" w:ascii="Times New Roman" w:hAnsi="Times New Roman" w:eastAsia="方正仿宋_GBK" w:cs="Times New Roman"/>
                <w:b w:val="0"/>
                <w:bCs w:val="0"/>
                <w:color w:val="auto"/>
                <w:sz w:val="24"/>
                <w:highlight w:val="none"/>
                <w:lang w:eastAsia="zh-CN"/>
              </w:rPr>
            </w:pPr>
            <w:r>
              <w:rPr>
                <w:rFonts w:hint="default" w:ascii="Times New Roman" w:hAnsi="Times New Roman" w:eastAsia="方正仿宋_GBK" w:cs="Times New Roman"/>
                <w:b w:val="0"/>
                <w:bCs w:val="0"/>
                <w:color w:val="auto"/>
                <w:sz w:val="24"/>
                <w:highlight w:val="none"/>
                <w:lang w:val="en-US" w:eastAsia="zh-CN"/>
              </w:rPr>
              <w:t>二、</w:t>
            </w:r>
            <w:r>
              <w:rPr>
                <w:rFonts w:hint="default" w:ascii="Times New Roman" w:hAnsi="Times New Roman" w:eastAsia="方正仿宋_GBK" w:cs="Times New Roman"/>
                <w:b w:val="0"/>
                <w:bCs w:val="0"/>
                <w:color w:val="auto"/>
                <w:sz w:val="24"/>
                <w:highlight w:val="none"/>
                <w:lang w:eastAsia="zh-CN"/>
              </w:rPr>
              <w:t>此次评分总分满分为100分，由商务标</w:t>
            </w:r>
            <w:r>
              <w:rPr>
                <w:rFonts w:hint="eastAsia" w:eastAsia="方正仿宋_GBK" w:cs="Times New Roman"/>
                <w:b w:val="0"/>
                <w:bCs w:val="0"/>
                <w:color w:val="auto"/>
                <w:sz w:val="24"/>
                <w:highlight w:val="none"/>
                <w:lang w:val="en-US" w:eastAsia="zh-CN"/>
              </w:rPr>
              <w:t>20分</w:t>
            </w:r>
            <w:r>
              <w:rPr>
                <w:rFonts w:hint="default" w:ascii="Times New Roman" w:hAnsi="Times New Roman" w:eastAsia="方正仿宋_GBK" w:cs="Times New Roman"/>
                <w:b w:val="0"/>
                <w:bCs w:val="0"/>
                <w:color w:val="auto"/>
                <w:sz w:val="24"/>
                <w:highlight w:val="none"/>
                <w:lang w:eastAsia="zh-CN"/>
              </w:rPr>
              <w:t>+技术标</w:t>
            </w:r>
            <w:r>
              <w:rPr>
                <w:rFonts w:hint="eastAsia" w:eastAsia="方正仿宋_GBK" w:cs="Times New Roman"/>
                <w:b w:val="0"/>
                <w:bCs w:val="0"/>
                <w:color w:val="auto"/>
                <w:sz w:val="24"/>
                <w:highlight w:val="none"/>
                <w:lang w:val="en-US" w:eastAsia="zh-CN"/>
              </w:rPr>
              <w:t>30分</w:t>
            </w:r>
            <w:r>
              <w:rPr>
                <w:rFonts w:hint="default" w:ascii="Times New Roman" w:hAnsi="Times New Roman" w:eastAsia="方正仿宋_GBK" w:cs="Times New Roman"/>
                <w:b w:val="0"/>
                <w:bCs w:val="0"/>
                <w:color w:val="auto"/>
                <w:sz w:val="24"/>
                <w:highlight w:val="none"/>
                <w:lang w:eastAsia="zh-CN"/>
              </w:rPr>
              <w:t>+经济标</w:t>
            </w:r>
            <w:r>
              <w:rPr>
                <w:rFonts w:hint="eastAsia" w:eastAsia="方正仿宋_GBK" w:cs="Times New Roman"/>
                <w:b w:val="0"/>
                <w:bCs w:val="0"/>
                <w:color w:val="auto"/>
                <w:sz w:val="24"/>
                <w:highlight w:val="none"/>
                <w:lang w:val="en-US" w:eastAsia="zh-CN"/>
              </w:rPr>
              <w:t>40分</w:t>
            </w:r>
            <w:r>
              <w:rPr>
                <w:rFonts w:hint="default" w:ascii="Times New Roman" w:hAnsi="Times New Roman" w:eastAsia="方正仿宋_GBK" w:cs="Times New Roman"/>
                <w:b w:val="0"/>
                <w:bCs w:val="0"/>
                <w:color w:val="auto"/>
                <w:sz w:val="24"/>
                <w:highlight w:val="none"/>
                <w:lang w:val="en-US" w:eastAsia="zh-CN"/>
              </w:rPr>
              <w:t>+答辩</w:t>
            </w:r>
            <w:r>
              <w:rPr>
                <w:rFonts w:hint="eastAsia" w:eastAsia="方正仿宋_GBK" w:cs="Times New Roman"/>
                <w:b w:val="0"/>
                <w:bCs w:val="0"/>
                <w:color w:val="auto"/>
                <w:sz w:val="24"/>
                <w:highlight w:val="none"/>
                <w:lang w:val="en-US" w:eastAsia="zh-CN"/>
              </w:rPr>
              <w:t>10分</w:t>
            </w:r>
            <w:r>
              <w:rPr>
                <w:rFonts w:hint="default" w:ascii="Times New Roman" w:hAnsi="Times New Roman" w:eastAsia="方正仿宋_GBK" w:cs="Times New Roman"/>
                <w:b w:val="0"/>
                <w:bCs w:val="0"/>
                <w:color w:val="auto"/>
                <w:sz w:val="24"/>
                <w:highlight w:val="none"/>
                <w:lang w:eastAsia="zh-CN"/>
              </w:rPr>
              <w:t>相加</w:t>
            </w:r>
            <w:r>
              <w:rPr>
                <w:rFonts w:hint="eastAsia" w:eastAsia="方正仿宋_GBK" w:cs="Times New Roman"/>
                <w:b w:val="0"/>
                <w:bCs w:val="0"/>
                <w:color w:val="auto"/>
                <w:sz w:val="24"/>
                <w:highlight w:val="none"/>
                <w:lang w:val="en-US" w:eastAsia="zh-CN"/>
              </w:rPr>
              <w:t>组</w:t>
            </w:r>
            <w:r>
              <w:rPr>
                <w:rFonts w:hint="default" w:ascii="Times New Roman" w:hAnsi="Times New Roman" w:eastAsia="方正仿宋_GBK" w:cs="Times New Roman"/>
                <w:b w:val="0"/>
                <w:bCs w:val="0"/>
                <w:color w:val="auto"/>
                <w:sz w:val="24"/>
                <w:highlight w:val="none"/>
                <w:lang w:eastAsia="zh-CN"/>
              </w:rPr>
              <w:t>成；</w:t>
            </w:r>
          </w:p>
          <w:p w14:paraId="497FB818">
            <w:pPr>
              <w:pStyle w:val="5"/>
              <w:ind w:left="0" w:leftChars="0" w:firstLine="0" w:firstLineChars="0"/>
              <w:rPr>
                <w:rFonts w:hint="eastAsia" w:ascii="Times New Roman" w:hAnsi="Times New Roman" w:eastAsia="方正仿宋_GBK" w:cs="Times New Roman"/>
                <w:b w:val="0"/>
                <w:bCs w:val="0"/>
                <w:iCs w:val="0"/>
                <w:color w:val="auto"/>
                <w:kern w:val="2"/>
                <w:sz w:val="24"/>
                <w:szCs w:val="24"/>
                <w:highlight w:val="none"/>
                <w:lang w:val="en-US" w:eastAsia="zh-CN" w:bidi="ar-SA"/>
              </w:rPr>
            </w:pPr>
            <w:r>
              <w:rPr>
                <w:rFonts w:hint="default" w:ascii="Times New Roman" w:hAnsi="Times New Roman" w:cs="Times New Roman"/>
                <w:b w:val="0"/>
                <w:bCs w:val="0"/>
                <w:highlight w:val="none"/>
                <w:lang w:val="en-US" w:eastAsia="zh-CN"/>
              </w:rPr>
              <w:t>1.商务</w:t>
            </w:r>
            <w:r>
              <w:rPr>
                <w:rFonts w:hint="default" w:ascii="Times New Roman" w:hAnsi="Times New Roman" w:eastAsia="方正仿宋_GBK" w:cs="Times New Roman"/>
                <w:b w:val="0"/>
                <w:bCs w:val="0"/>
                <w:iCs w:val="0"/>
                <w:color w:val="auto"/>
                <w:kern w:val="2"/>
                <w:sz w:val="24"/>
                <w:szCs w:val="24"/>
                <w:highlight w:val="none"/>
                <w:lang w:val="en-US" w:eastAsia="zh-CN" w:bidi="ar-SA"/>
              </w:rPr>
              <w:t>标</w:t>
            </w:r>
            <w:r>
              <w:rPr>
                <w:rFonts w:hint="eastAsia" w:ascii="Times New Roman" w:hAnsi="Times New Roman" w:eastAsia="方正仿宋_GBK" w:cs="Times New Roman"/>
                <w:b w:val="0"/>
                <w:bCs w:val="0"/>
                <w:iCs w:val="0"/>
                <w:color w:val="auto"/>
                <w:kern w:val="2"/>
                <w:sz w:val="24"/>
                <w:szCs w:val="24"/>
                <w:highlight w:val="none"/>
                <w:lang w:val="en-US" w:eastAsia="zh-CN" w:bidi="ar-SA"/>
              </w:rPr>
              <w:t>评审内容具体如下：</w:t>
            </w:r>
          </w:p>
          <w:p w14:paraId="5ABF2492">
            <w:pPr>
              <w:rPr>
                <w:rFonts w:hint="default" w:ascii="Times New Roman" w:hAnsi="Times New Roman" w:eastAsia="方正仿宋_GBK" w:cs="Times New Roman"/>
                <w:b w:val="0"/>
                <w:bCs w:val="0"/>
                <w:color w:val="auto"/>
                <w:sz w:val="24"/>
                <w:highlight w:val="none"/>
                <w:lang w:val="en-US" w:eastAsia="zh-CN"/>
              </w:rPr>
            </w:pPr>
            <w:r>
              <w:rPr>
                <w:rFonts w:hint="default" w:ascii="Times New Roman" w:hAnsi="Times New Roman" w:cs="Times New Roman"/>
                <w:lang w:val="en-US" w:eastAsia="zh-CN"/>
              </w:rPr>
              <w:object>
                <v:shape id="_x0000_i1025" o:spt="75" type="#_x0000_t75" style="height:138.1pt;width:433.35pt;" o:ole="t" filled="f" o:preferrelative="t" stroked="f" coordsize="21600,21600">
                  <v:path/>
                  <v:fill on="f" focussize="0,0"/>
                  <v:stroke on="f"/>
                  <v:imagedata r:id="rId7" o:title=""/>
                  <o:lock v:ext="edit" aspectratio="f"/>
                  <w10:wrap type="none"/>
                  <w10:anchorlock/>
                </v:shape>
                <o:OLEObject Type="Embed" ProgID="Excel.Sheet.12" ShapeID="_x0000_i1025" DrawAspect="Content" ObjectID="_1468075725" r:id="rId6">
                  <o:LockedField>false</o:LockedField>
                </o:OLEObject>
              </w:object>
            </w:r>
          </w:p>
          <w:p w14:paraId="625C08D1">
            <w:pPr>
              <w:spacing w:line="440" w:lineRule="exact"/>
              <w:rPr>
                <w:rFonts w:hint="default" w:ascii="Times New Roman" w:hAnsi="Times New Roman" w:eastAsia="方正仿宋_GBK" w:cs="Times New Roman"/>
                <w:b w:val="0"/>
                <w:bCs w:val="0"/>
                <w:color w:val="auto"/>
                <w:sz w:val="24"/>
                <w:highlight w:val="none"/>
                <w:lang w:val="en-US" w:eastAsia="zh-CN"/>
              </w:rPr>
            </w:pPr>
            <w:r>
              <w:rPr>
                <w:rFonts w:hint="default" w:ascii="Times New Roman" w:hAnsi="Times New Roman" w:eastAsia="方正仿宋_GBK" w:cs="Times New Roman"/>
                <w:b w:val="0"/>
                <w:bCs w:val="0"/>
                <w:color w:val="auto"/>
                <w:sz w:val="24"/>
                <w:highlight w:val="none"/>
                <w:lang w:val="en-US" w:eastAsia="zh-CN"/>
              </w:rPr>
              <w:t>2.技术标</w:t>
            </w:r>
            <w:r>
              <w:rPr>
                <w:rFonts w:hint="eastAsia" w:ascii="Times New Roman" w:hAnsi="Times New Roman" w:eastAsia="方正仿宋_GBK" w:cs="Times New Roman"/>
                <w:b w:val="0"/>
                <w:bCs w:val="0"/>
                <w:color w:val="auto"/>
                <w:sz w:val="24"/>
                <w:highlight w:val="none"/>
                <w:lang w:val="en-US" w:eastAsia="zh-CN"/>
              </w:rPr>
              <w:t>评审内容具体如下：</w:t>
            </w:r>
          </w:p>
          <w:p w14:paraId="6D57A88E">
            <w:pPr>
              <w:spacing w:line="276" w:lineRule="auto"/>
              <w:jc w:val="left"/>
              <w:rPr>
                <w:rFonts w:hint="default" w:ascii="Times New Roman" w:hAnsi="Times New Roman" w:eastAsia="方正仿宋_GBK" w:cs="Times New Roman"/>
                <w:b w:val="0"/>
                <w:bCs w:val="0"/>
                <w:color w:val="auto"/>
                <w:sz w:val="24"/>
                <w:highlight w:val="none"/>
                <w:lang w:val="en-US" w:eastAsia="zh-CN"/>
              </w:rPr>
            </w:pPr>
            <w:r>
              <w:rPr>
                <w:rFonts w:hint="default" w:ascii="Times New Roman" w:hAnsi="Times New Roman" w:eastAsia="方正仿宋_GBK" w:cs="Times New Roman"/>
                <w:b w:val="0"/>
                <w:bCs w:val="0"/>
                <w:color w:val="auto"/>
                <w:sz w:val="24"/>
                <w:highlight w:val="none"/>
                <w:lang w:val="en-US" w:eastAsia="zh-CN"/>
              </w:rPr>
              <w:object>
                <v:shape id="_x0000_i1026" o:spt="75" type="#_x0000_t75" style="height:168.85pt;width:433.35pt;" o:ole="t" filled="f" o:preferrelative="t" stroked="f" coordsize="21600,21600">
                  <v:path/>
                  <v:fill on="f" focussize="0,0"/>
                  <v:stroke on="f"/>
                  <v:imagedata r:id="rId9" o:title=""/>
                  <o:lock v:ext="edit" aspectratio="f"/>
                  <w10:wrap type="none"/>
                  <w10:anchorlock/>
                </v:shape>
                <o:OLEObject Type="Embed" ProgID="Excel.Sheet.12" ShapeID="_x0000_i1026" DrawAspect="Content" ObjectID="_1468075726" r:id="rId8">
                  <o:LockedField>false</o:LockedField>
                </o:OLEObject>
              </w:object>
            </w:r>
          </w:p>
          <w:p w14:paraId="0EAC7039">
            <w:pPr>
              <w:numPr>
                <w:ilvl w:val="0"/>
                <w:numId w:val="0"/>
              </w:numPr>
              <w:spacing w:line="440" w:lineRule="exact"/>
              <w:rPr>
                <w:rFonts w:hint="eastAsia"/>
                <w:lang w:val="en-US" w:eastAsia="zh-CN"/>
              </w:rPr>
            </w:pPr>
            <w:r>
              <w:rPr>
                <w:rFonts w:hint="eastAsia" w:eastAsia="方正仿宋_GBK" w:cs="Times New Roman"/>
                <w:b w:val="0"/>
                <w:bCs w:val="0"/>
                <w:color w:val="auto"/>
                <w:sz w:val="24"/>
                <w:highlight w:val="none"/>
                <w:lang w:val="en-US" w:eastAsia="zh-CN"/>
              </w:rPr>
              <w:t>3.</w:t>
            </w:r>
            <w:r>
              <w:rPr>
                <w:rFonts w:hint="default" w:ascii="Times New Roman" w:hAnsi="Times New Roman" w:eastAsia="方正仿宋_GBK" w:cs="Times New Roman"/>
                <w:b w:val="0"/>
                <w:bCs w:val="0"/>
                <w:color w:val="auto"/>
                <w:sz w:val="24"/>
                <w:highlight w:val="none"/>
                <w:lang w:val="en-US" w:eastAsia="zh-CN"/>
              </w:rPr>
              <w:t>经济标</w:t>
            </w:r>
            <w:r>
              <w:rPr>
                <w:rFonts w:hint="eastAsia" w:ascii="Times New Roman" w:hAnsi="Times New Roman" w:eastAsia="方正仿宋_GBK" w:cs="Times New Roman"/>
                <w:b w:val="0"/>
                <w:bCs w:val="0"/>
                <w:color w:val="auto"/>
                <w:sz w:val="24"/>
                <w:highlight w:val="none"/>
                <w:lang w:val="en-US" w:eastAsia="zh-CN"/>
              </w:rPr>
              <w:t>评审内容具体如下：</w:t>
            </w:r>
          </w:p>
          <w:p w14:paraId="076E4667">
            <w:pPr>
              <w:spacing w:line="240" w:lineRule="auto"/>
              <w:rPr>
                <w:rFonts w:hint="default" w:ascii="Times New Roman" w:hAnsi="Times New Roman" w:eastAsia="方正仿宋_GBK" w:cs="Times New Roman"/>
                <w:b w:val="0"/>
                <w:bCs w:val="0"/>
                <w:color w:val="auto"/>
                <w:sz w:val="24"/>
                <w:highlight w:val="none"/>
                <w:lang w:val="en-US" w:eastAsia="zh-CN"/>
              </w:rPr>
            </w:pPr>
            <w:r>
              <w:rPr>
                <w:rFonts w:hint="eastAsia" w:ascii="Times New Roman" w:hAnsi="Times New Roman" w:eastAsia="方正仿宋_GBK" w:cs="Times New Roman"/>
                <w:b w:val="0"/>
                <w:bCs w:val="0"/>
                <w:color w:val="auto"/>
                <w:sz w:val="24"/>
                <w:highlight w:val="none"/>
                <w:lang w:val="en-US" w:eastAsia="zh-CN"/>
              </w:rPr>
              <w:object>
                <v:shape id="_x0000_i1027" o:spt="75" type="#_x0000_t75" style="height:112.05pt;width:433.5pt;" o:ole="t" filled="f" o:preferrelative="t" stroked="f" coordsize="21600,21600">
                  <v:path/>
                  <v:fill on="f" focussize="0,0"/>
                  <v:stroke on="f"/>
                  <v:imagedata r:id="rId11" o:title=""/>
                  <o:lock v:ext="edit" aspectratio="f"/>
                  <w10:wrap type="none"/>
                  <w10:anchorlock/>
                </v:shape>
                <o:OLEObject Type="Embed" ProgID="Excel.Sheet.12" ShapeID="_x0000_i1027" DrawAspect="Content" ObjectID="_1468075727" r:id="rId10">
                  <o:LockedField>false</o:LockedField>
                </o:OLEObject>
              </w:object>
            </w:r>
          </w:p>
          <w:p w14:paraId="38D4469D">
            <w:pPr>
              <w:spacing w:line="440" w:lineRule="exact"/>
              <w:rPr>
                <w:rFonts w:hint="default" w:ascii="Times New Roman" w:hAnsi="Times New Roman" w:eastAsia="方正仿宋_GBK" w:cs="Times New Roman"/>
                <w:b w:val="0"/>
                <w:bCs w:val="0"/>
                <w:color w:val="auto"/>
                <w:sz w:val="24"/>
                <w:highlight w:val="none"/>
                <w:lang w:val="en-US" w:eastAsia="zh-CN"/>
              </w:rPr>
            </w:pPr>
            <w:r>
              <w:rPr>
                <w:rFonts w:hint="default" w:ascii="Times New Roman" w:hAnsi="Times New Roman" w:eastAsia="方正仿宋_GBK" w:cs="Times New Roman"/>
                <w:b w:val="0"/>
                <w:bCs w:val="0"/>
                <w:color w:val="auto"/>
                <w:sz w:val="24"/>
                <w:highlight w:val="none"/>
                <w:lang w:val="en-US" w:eastAsia="zh-CN"/>
              </w:rPr>
              <w:t>4.答辩</w:t>
            </w:r>
            <w:r>
              <w:rPr>
                <w:rFonts w:hint="eastAsia" w:ascii="Times New Roman" w:hAnsi="Times New Roman" w:eastAsia="方正仿宋_GBK" w:cs="Times New Roman"/>
                <w:b w:val="0"/>
                <w:bCs w:val="0"/>
                <w:color w:val="auto"/>
                <w:sz w:val="24"/>
                <w:highlight w:val="none"/>
                <w:lang w:val="en-US" w:eastAsia="zh-CN"/>
              </w:rPr>
              <w:t>评审内容具体如下：</w:t>
            </w:r>
          </w:p>
          <w:p w14:paraId="3C3E6C53">
            <w:pPr>
              <w:pStyle w:val="5"/>
              <w:numPr>
                <w:ilvl w:val="0"/>
                <w:numId w:val="0"/>
              </w:numPr>
              <w:ind w:leftChars="0"/>
              <w:rPr>
                <w:rFonts w:hint="default" w:ascii="Times New Roman" w:hAnsi="Times New Roman" w:eastAsia="方正黑体_GBK" w:cs="Times New Roman"/>
                <w:color w:val="BFBFBF" w:themeColor="background1" w:themeShade="BF"/>
                <w:sz w:val="24"/>
                <w:highlight w:val="yellow"/>
                <w:lang w:eastAsia="zh-CN"/>
              </w:rPr>
            </w:pPr>
            <w:r>
              <w:rPr>
                <w:rFonts w:hint="default" w:ascii="Times New Roman" w:hAnsi="Times New Roman" w:cs="Times New Roman"/>
                <w:lang w:val="en-US" w:eastAsia="zh-CN"/>
              </w:rPr>
              <w:object>
                <v:shape id="_x0000_i1028" o:spt="75" type="#_x0000_t75" style="height:115.15pt;width:433.25pt;" o:ole="t" filled="f" o:preferrelative="t" stroked="f" coordsize="21600,21600">
                  <v:path/>
                  <v:fill on="f" focussize="0,0"/>
                  <v:stroke on="f"/>
                  <v:imagedata r:id="rId13" o:title=""/>
                  <o:lock v:ext="edit" aspectratio="f"/>
                  <w10:wrap type="none"/>
                  <w10:anchorlock/>
                </v:shape>
                <o:OLEObject Type="Embed" ProgID="Excel.Sheet.12" ShapeID="_x0000_i1028" DrawAspect="Content" ObjectID="_1468075728" r:id="rId12">
                  <o:LockedField>false</o:LockedField>
                </o:OLEObject>
              </w:object>
            </w:r>
          </w:p>
          <w:p w14:paraId="4C6CC97A">
            <w:pPr>
              <w:spacing w:line="440" w:lineRule="exact"/>
              <w:ind w:firstLine="480" w:firstLineChars="200"/>
              <w:rPr>
                <w:rFonts w:hint="default" w:ascii="Times New Roman" w:hAnsi="Times New Roman" w:cs="Times New Roman"/>
                <w:color w:val="BFBFBF" w:themeColor="background1" w:themeShade="BF"/>
              </w:rPr>
            </w:pPr>
            <w:r>
              <w:rPr>
                <w:rFonts w:hint="default" w:ascii="Times New Roman" w:hAnsi="Times New Roman" w:eastAsia="方正仿宋_GBK" w:cs="Times New Roman"/>
                <w:b w:val="0"/>
                <w:bCs w:val="0"/>
                <w:color w:val="auto"/>
                <w:sz w:val="24"/>
                <w:highlight w:val="none"/>
                <w:lang w:val="en-US" w:eastAsia="zh-CN"/>
              </w:rPr>
              <w:t>根据评审内容，先</w:t>
            </w:r>
            <w:r>
              <w:rPr>
                <w:rFonts w:hint="eastAsia" w:eastAsia="方正仿宋_GBK" w:cs="Times New Roman"/>
                <w:b w:val="0"/>
                <w:bCs w:val="0"/>
                <w:color w:val="auto"/>
                <w:sz w:val="24"/>
                <w:highlight w:val="none"/>
                <w:lang w:val="en-US" w:eastAsia="zh-CN"/>
              </w:rPr>
              <w:t>进行符合性审查，</w:t>
            </w:r>
            <w:r>
              <w:rPr>
                <w:rFonts w:hint="default" w:ascii="Times New Roman" w:hAnsi="Times New Roman" w:eastAsia="方正仿宋_GBK" w:cs="Times New Roman"/>
                <w:b w:val="0"/>
                <w:bCs w:val="0"/>
                <w:color w:val="auto"/>
                <w:sz w:val="24"/>
                <w:highlight w:val="none"/>
              </w:rPr>
              <w:t>在满足</w:t>
            </w:r>
            <w:r>
              <w:rPr>
                <w:rFonts w:hint="default" w:ascii="Times New Roman" w:hAnsi="Times New Roman" w:eastAsia="方正仿宋_GBK" w:cs="Times New Roman"/>
                <w:b w:val="0"/>
                <w:bCs w:val="0"/>
                <w:color w:val="auto"/>
                <w:sz w:val="24"/>
                <w:highlight w:val="none"/>
                <w:lang w:val="en-US" w:eastAsia="zh-CN"/>
              </w:rPr>
              <w:t>所要求的</w:t>
            </w:r>
            <w:r>
              <w:rPr>
                <w:rFonts w:hint="default" w:ascii="Times New Roman" w:hAnsi="Times New Roman" w:eastAsia="方正仿宋_GBK" w:cs="Times New Roman"/>
                <w:b w:val="0"/>
                <w:bCs w:val="0"/>
                <w:color w:val="auto"/>
                <w:sz w:val="24"/>
                <w:highlight w:val="none"/>
              </w:rPr>
              <w:t>资格条件下</w:t>
            </w:r>
            <w:r>
              <w:rPr>
                <w:rFonts w:hint="eastAsia" w:eastAsia="方正仿宋_GBK" w:cs="Times New Roman"/>
                <w:b w:val="0"/>
                <w:bCs w:val="0"/>
                <w:color w:val="auto"/>
                <w:sz w:val="24"/>
                <w:highlight w:val="none"/>
                <w:lang w:val="en-US" w:eastAsia="zh-CN"/>
              </w:rPr>
              <w:t>，进行</w:t>
            </w:r>
            <w:r>
              <w:rPr>
                <w:rFonts w:hint="default" w:ascii="Times New Roman" w:hAnsi="Times New Roman" w:eastAsia="方正仿宋_GBK" w:cs="Times New Roman"/>
                <w:b w:val="0"/>
                <w:bCs w:val="0"/>
                <w:color w:val="auto"/>
                <w:sz w:val="24"/>
                <w:highlight w:val="none"/>
                <w:lang w:val="en-US" w:eastAsia="zh-CN"/>
              </w:rPr>
              <w:t>方案答辩评审，其次对经济标进行评审。</w:t>
            </w:r>
            <w:r>
              <w:rPr>
                <w:rFonts w:hint="default" w:ascii="Times New Roman" w:hAnsi="Times New Roman" w:eastAsia="方正仿宋_GBK" w:cs="Times New Roman"/>
                <w:b w:val="0"/>
                <w:bCs w:val="0"/>
                <w:color w:val="auto"/>
                <w:sz w:val="24"/>
                <w:highlight w:val="none"/>
              </w:rPr>
              <w:t>以</w:t>
            </w:r>
            <w:r>
              <w:rPr>
                <w:rFonts w:hint="default" w:ascii="Times New Roman" w:hAnsi="Times New Roman" w:eastAsia="方正仿宋_GBK" w:cs="Times New Roman"/>
                <w:b w:val="0"/>
                <w:bCs w:val="0"/>
                <w:color w:val="auto"/>
                <w:sz w:val="24"/>
                <w:highlight w:val="none"/>
                <w:lang w:val="en-US" w:eastAsia="zh-CN"/>
              </w:rPr>
              <w:t>综合评审第一</w:t>
            </w:r>
            <w:r>
              <w:rPr>
                <w:rFonts w:hint="default" w:ascii="Times New Roman" w:hAnsi="Times New Roman" w:eastAsia="方正仿宋_GBK" w:cs="Times New Roman"/>
                <w:b w:val="0"/>
                <w:bCs w:val="0"/>
                <w:color w:val="auto"/>
                <w:sz w:val="24"/>
                <w:highlight w:val="none"/>
              </w:rPr>
              <w:t>的竞选人确定为中选单位</w:t>
            </w:r>
            <w:r>
              <w:rPr>
                <w:rFonts w:hint="default" w:ascii="Times New Roman" w:hAnsi="Times New Roman" w:eastAsia="方正仿宋_GBK" w:cs="Times New Roman"/>
                <w:b w:val="0"/>
                <w:bCs w:val="0"/>
                <w:color w:val="auto"/>
                <w:sz w:val="24"/>
                <w:highlight w:val="none"/>
                <w:lang w:eastAsia="zh-CN"/>
              </w:rPr>
              <w:t>。</w:t>
            </w:r>
            <w:r>
              <w:rPr>
                <w:rFonts w:hint="default" w:ascii="Times New Roman" w:hAnsi="Times New Roman" w:eastAsia="方正仿宋_GBK" w:cs="Times New Roman"/>
                <w:b w:val="0"/>
                <w:bCs w:val="0"/>
                <w:color w:val="auto"/>
                <w:sz w:val="24"/>
                <w:highlight w:val="none"/>
                <w:lang w:val="en-US" w:eastAsia="zh-CN"/>
              </w:rPr>
              <w:t>如存在</w:t>
            </w:r>
            <w:r>
              <w:rPr>
                <w:rFonts w:hint="default" w:ascii="Times New Roman" w:hAnsi="Times New Roman" w:eastAsia="方正仿宋_GBK" w:cs="Times New Roman"/>
                <w:b w:val="0"/>
                <w:bCs w:val="0"/>
                <w:color w:val="auto"/>
                <w:sz w:val="24"/>
                <w:highlight w:val="none"/>
              </w:rPr>
              <w:t>所有板块报价均相同时，再由评审小组以抽签的方式决定中选人。</w:t>
            </w:r>
          </w:p>
        </w:tc>
      </w:tr>
      <w:tr w14:paraId="214AB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exact"/>
        </w:trPr>
        <w:tc>
          <w:tcPr>
            <w:tcW w:w="8897" w:type="dxa"/>
            <w:gridSpan w:val="2"/>
            <w:vAlign w:val="center"/>
          </w:tcPr>
          <w:p w14:paraId="5E58FE8C">
            <w:pPr>
              <w:spacing w:line="600" w:lineRule="exact"/>
              <w:ind w:firstLine="360" w:firstLineChars="150"/>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sz w:val="24"/>
              </w:rPr>
              <w:t>★</w:t>
            </w:r>
            <w:r>
              <w:rPr>
                <w:rFonts w:hint="default" w:ascii="Times New Roman" w:hAnsi="Times New Roman" w:eastAsia="方正黑体_GBK" w:cs="Times New Roman"/>
                <w:color w:val="000000" w:themeColor="text1"/>
                <w:sz w:val="24"/>
                <w14:textFill>
                  <w14:solidFill>
                    <w14:schemeClr w14:val="tx1"/>
                  </w14:solidFill>
                </w14:textFill>
              </w:rPr>
              <w:t>四、竞选文件组成及要求</w:t>
            </w:r>
          </w:p>
          <w:p w14:paraId="3443BF88">
            <w:pPr>
              <w:spacing w:line="600" w:lineRule="exact"/>
              <w:ind w:firstLine="360" w:firstLineChars="150"/>
              <w:rPr>
                <w:rFonts w:hint="default" w:ascii="Times New Roman" w:hAnsi="Times New Roman" w:eastAsia="方正黑体_GBK" w:cs="Times New Roman"/>
                <w:color w:val="000000" w:themeColor="text1"/>
                <w:sz w:val="24"/>
                <w14:textFill>
                  <w14:solidFill>
                    <w14:schemeClr w14:val="tx1"/>
                  </w14:solidFill>
                </w14:textFill>
              </w:rPr>
            </w:pPr>
          </w:p>
        </w:tc>
      </w:tr>
      <w:tr w14:paraId="2242F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1" w:hRule="exact"/>
        </w:trPr>
        <w:tc>
          <w:tcPr>
            <w:tcW w:w="8897" w:type="dxa"/>
            <w:gridSpan w:val="2"/>
            <w:vAlign w:val="center"/>
          </w:tcPr>
          <w:p w14:paraId="1B7EF02E">
            <w:pPr>
              <w:spacing w:line="400" w:lineRule="exact"/>
              <w:ind w:firstLine="480" w:firstLineChars="200"/>
              <w:rPr>
                <w:rFonts w:hint="default" w:ascii="Times New Roman" w:hAnsi="Times New Roman" w:eastAsia="方正仿宋_GBK" w:cs="Times New Roman"/>
                <w:strike/>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14:textFill>
                  <w14:solidFill>
                    <w14:schemeClr w14:val="tx1"/>
                  </w14:solidFill>
                </w14:textFill>
              </w:rPr>
              <w:t>1、竞选文件包括但不限于以下内容：</w:t>
            </w:r>
            <w:r>
              <w:rPr>
                <w:rFonts w:hint="default" w:ascii="Times New Roman" w:hAnsi="Times New Roman" w:eastAsia="方正仿宋_GBK" w:cs="Times New Roman"/>
                <w:sz w:val="24"/>
              </w:rPr>
              <w:t>★</w:t>
            </w:r>
            <w:r>
              <w:rPr>
                <w:rFonts w:hint="default" w:ascii="Times New Roman" w:hAnsi="Times New Roman" w:eastAsia="方正仿宋_GBK" w:cs="Times New Roman"/>
                <w:color w:val="000000" w:themeColor="text1"/>
                <w:sz w:val="24"/>
                <w14:textFill>
                  <w14:solidFill>
                    <w14:schemeClr w14:val="tx1"/>
                  </w14:solidFill>
                </w14:textFill>
              </w:rPr>
              <w:t>（1）竞选函；</w:t>
            </w:r>
            <w:r>
              <w:rPr>
                <w:rFonts w:hint="default" w:ascii="Times New Roman" w:hAnsi="Times New Roman" w:eastAsia="方正仿宋_GBK" w:cs="Times New Roman"/>
                <w:sz w:val="24"/>
              </w:rPr>
              <w:t>★</w:t>
            </w:r>
            <w:r>
              <w:rPr>
                <w:rFonts w:hint="default" w:ascii="Times New Roman" w:hAnsi="Times New Roman" w:eastAsia="方正仿宋_GBK" w:cs="Times New Roman"/>
                <w:color w:val="000000" w:themeColor="text1"/>
                <w:sz w:val="24"/>
                <w14:textFill>
                  <w14:solidFill>
                    <w14:schemeClr w14:val="tx1"/>
                  </w14:solidFill>
                </w14:textFill>
              </w:rPr>
              <w:t>（2）法定代表人或授权代理人身份证明及授权委托书；</w:t>
            </w:r>
            <w:r>
              <w:rPr>
                <w:rFonts w:hint="default" w:ascii="Times New Roman" w:hAnsi="Times New Roman" w:eastAsia="方正仿宋_GBK" w:cs="Times New Roman"/>
                <w:sz w:val="24"/>
              </w:rPr>
              <w:t>★</w:t>
            </w:r>
            <w:r>
              <w:rPr>
                <w:rFonts w:hint="default" w:ascii="Times New Roman" w:hAnsi="Times New Roman" w:eastAsia="方正仿宋_GBK" w:cs="Times New Roman"/>
                <w:color w:val="000000" w:themeColor="text1"/>
                <w:sz w:val="24"/>
                <w14:textFill>
                  <w14:solidFill>
                    <w14:schemeClr w14:val="tx1"/>
                  </w14:solidFill>
                </w14:textFill>
              </w:rPr>
              <w:t>（3）</w:t>
            </w:r>
            <w:r>
              <w:rPr>
                <w:rFonts w:hint="default" w:ascii="Times New Roman" w:hAnsi="Times New Roman" w:eastAsia="方正仿宋_GBK" w:cs="Times New Roman"/>
                <w:sz w:val="24"/>
              </w:rPr>
              <w:t>营业执照、</w:t>
            </w:r>
            <w:r>
              <w:rPr>
                <w:rFonts w:hint="default" w:ascii="Times New Roman" w:hAnsi="Times New Roman" w:eastAsia="方正仿宋_GBK" w:cs="Times New Roman"/>
                <w:color w:val="000000" w:themeColor="text1"/>
                <w:sz w:val="24"/>
                <w14:textFill>
                  <w14:solidFill>
                    <w14:schemeClr w14:val="tx1"/>
                  </w14:solidFill>
                </w14:textFill>
              </w:rPr>
              <w:t>资格条件证明资料；</w:t>
            </w:r>
            <w:r>
              <w:rPr>
                <w:rFonts w:hint="default" w:ascii="Times New Roman" w:hAnsi="Times New Roman" w:eastAsia="方正仿宋_GBK" w:cs="Times New Roman"/>
                <w:sz w:val="24"/>
              </w:rPr>
              <w:t>★</w:t>
            </w:r>
            <w:r>
              <w:rPr>
                <w:rFonts w:hint="default" w:ascii="Times New Roman" w:hAnsi="Times New Roman" w:eastAsia="方正仿宋_GBK" w:cs="Times New Roman"/>
                <w:color w:val="000000" w:themeColor="text1"/>
                <w:sz w:val="24"/>
                <w14:textFill>
                  <w14:solidFill>
                    <w14:schemeClr w14:val="tx1"/>
                  </w14:solidFill>
                </w14:textFill>
              </w:rPr>
              <w:t>（4）评选商务部分证明材料（如有）；（5）</w:t>
            </w:r>
            <w:r>
              <w:rPr>
                <w:rFonts w:hint="default" w:ascii="Times New Roman" w:hAnsi="Times New Roman" w:eastAsia="方正仿宋_GBK" w:cs="Times New Roman"/>
                <w:sz w:val="24"/>
              </w:rPr>
              <w:t>根据比选项目要求情况需要添加的其他资料</w:t>
            </w:r>
            <w:r>
              <w:rPr>
                <w:rFonts w:hint="default" w:ascii="Times New Roman" w:hAnsi="Times New Roman" w:eastAsia="方正仿宋_GBK" w:cs="Times New Roman"/>
                <w:color w:val="000000" w:themeColor="text1"/>
                <w:sz w:val="24"/>
                <w14:textFill>
                  <w14:solidFill>
                    <w14:schemeClr w14:val="tx1"/>
                  </w14:solidFill>
                </w14:textFill>
              </w:rPr>
              <w:t>。</w:t>
            </w:r>
          </w:p>
          <w:p w14:paraId="73E04C9B">
            <w:pPr>
              <w:spacing w:line="400" w:lineRule="exact"/>
              <w:ind w:firstLine="480" w:firstLineChars="200"/>
              <w:rPr>
                <w:rFonts w:hint="default" w:ascii="Times New Roman" w:hAnsi="Times New Roman" w:eastAsia="方正黑体_GBK" w:cs="Times New Roman"/>
                <w:color w:val="000000" w:themeColor="text1"/>
                <w:sz w:val="24"/>
                <w14:textFill>
                  <w14:solidFill>
                    <w14:schemeClr w14:val="tx1"/>
                  </w14:solidFill>
                </w14:textFill>
              </w:rPr>
            </w:pPr>
            <w:r>
              <w:rPr>
                <w:rFonts w:hint="default" w:ascii="Times New Roman" w:hAnsi="Times New Roman" w:eastAsia="方正仿宋_GBK" w:cs="Times New Roman"/>
                <w:sz w:val="24"/>
              </w:rPr>
              <w:t>★</w:t>
            </w:r>
            <w:r>
              <w:rPr>
                <w:rFonts w:hint="default" w:ascii="Times New Roman" w:hAnsi="Times New Roman" w:eastAsia="方正仿宋_GBK" w:cs="Times New Roman"/>
                <w:color w:val="000000" w:themeColor="text1"/>
                <w:sz w:val="24"/>
                <w14:textFill>
                  <w14:solidFill>
                    <w14:schemeClr w14:val="tx1"/>
                  </w14:solidFill>
                </w14:textFill>
              </w:rPr>
              <w:t>2、要求提供的资料均需加盖公章，所有资料密封并在密封袋上写明单位名称并加盖公章。</w:t>
            </w:r>
          </w:p>
        </w:tc>
      </w:tr>
      <w:tr w14:paraId="19806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exact"/>
        </w:trPr>
        <w:tc>
          <w:tcPr>
            <w:tcW w:w="8897" w:type="dxa"/>
            <w:gridSpan w:val="2"/>
            <w:vAlign w:val="center"/>
          </w:tcPr>
          <w:p w14:paraId="07F05A1D">
            <w:pPr>
              <w:spacing w:line="0" w:lineRule="atLeast"/>
              <w:ind w:firstLine="480" w:firstLineChars="200"/>
              <w:rPr>
                <w:rFonts w:hint="default" w:ascii="Times New Roman" w:hAnsi="Times New Roman" w:eastAsia="方正黑体_GBK" w:cs="Times New Roman"/>
                <w:color w:val="000000" w:themeColor="text1"/>
                <w:sz w:val="24"/>
                <w14:textFill>
                  <w14:solidFill>
                    <w14:schemeClr w14:val="tx1"/>
                  </w14:solidFill>
                </w14:textFill>
              </w:rPr>
            </w:pPr>
            <w:r>
              <w:rPr>
                <w:rFonts w:hint="default" w:ascii="Times New Roman" w:hAnsi="Times New Roman" w:eastAsia="方正黑体_GBK" w:cs="Times New Roman"/>
                <w:color w:val="000000" w:themeColor="text1"/>
                <w:sz w:val="24"/>
                <w14:textFill>
                  <w14:solidFill>
                    <w14:schemeClr w14:val="tx1"/>
                  </w14:solidFill>
                </w14:textFill>
              </w:rPr>
              <w:t>五、否决竞选条款</w:t>
            </w:r>
          </w:p>
        </w:tc>
      </w:tr>
      <w:tr w14:paraId="6C523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897" w:type="dxa"/>
            <w:gridSpan w:val="2"/>
            <w:vAlign w:val="center"/>
          </w:tcPr>
          <w:p w14:paraId="4C67FD11">
            <w:pPr>
              <w:spacing w:line="400" w:lineRule="exact"/>
              <w:ind w:firstLine="480" w:firstLineChars="200"/>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14:textFill>
                  <w14:solidFill>
                    <w14:schemeClr w14:val="tx1"/>
                  </w14:solidFill>
                </w14:textFill>
              </w:rPr>
              <w:t>1、未在规定的时间内递交比选文件。</w:t>
            </w:r>
          </w:p>
          <w:p w14:paraId="23B2FB0E">
            <w:pPr>
              <w:spacing w:line="400" w:lineRule="exact"/>
              <w:ind w:firstLine="480" w:firstLineChars="200"/>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14:textFill>
                  <w14:solidFill>
                    <w14:schemeClr w14:val="tx1"/>
                  </w14:solidFill>
                </w14:textFill>
              </w:rPr>
              <w:t>2、报价超过最高限价。</w:t>
            </w:r>
          </w:p>
          <w:p w14:paraId="2407DB9C">
            <w:pPr>
              <w:spacing w:line="400" w:lineRule="exact"/>
              <w:ind w:firstLine="480" w:firstLineChars="200"/>
              <w:rPr>
                <w:rFonts w:hint="default" w:ascii="Times New Roman" w:hAnsi="Times New Roman" w:eastAsia="方正仿宋_GBK" w:cs="Times New Roman"/>
                <w:lang w:val="en-US" w:eastAsia="zh-CN"/>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3</w:t>
            </w:r>
            <w:r>
              <w:rPr>
                <w:rFonts w:hint="default" w:ascii="Times New Roman" w:hAnsi="Times New Roman" w:eastAsia="方正仿宋_GBK" w:cs="Times New Roman"/>
                <w:color w:val="000000" w:themeColor="text1"/>
                <w:sz w:val="24"/>
                <w14:textFill>
                  <w14:solidFill>
                    <w14:schemeClr w14:val="tx1"/>
                  </w14:solidFill>
                </w14:textFill>
              </w:rPr>
              <w:t>、法定代表人或其委托代理人的签字（或盖章）不齐全，授权代表人身份证明不相符。</w:t>
            </w:r>
          </w:p>
          <w:p w14:paraId="63A72D81">
            <w:pPr>
              <w:spacing w:line="400" w:lineRule="exact"/>
              <w:ind w:firstLine="480" w:firstLineChars="200"/>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4</w:t>
            </w:r>
            <w:r>
              <w:rPr>
                <w:rFonts w:hint="default" w:ascii="Times New Roman" w:hAnsi="Times New Roman" w:eastAsia="方正仿宋_GBK" w:cs="Times New Roman"/>
                <w:color w:val="000000" w:themeColor="text1"/>
                <w:sz w:val="24"/>
                <w14:textFill>
                  <w14:solidFill>
                    <w14:schemeClr w14:val="tx1"/>
                  </w14:solidFill>
                </w14:textFill>
              </w:rPr>
              <w:t>、资质（或营业执照明确的经营范围）不符合比选邀请函要求。</w:t>
            </w:r>
          </w:p>
          <w:p w14:paraId="037782FD">
            <w:pPr>
              <w:spacing w:line="400" w:lineRule="exact"/>
              <w:ind w:firstLine="480" w:firstLineChars="200"/>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5</w:t>
            </w:r>
            <w:r>
              <w:rPr>
                <w:rFonts w:hint="default" w:ascii="Times New Roman" w:hAnsi="Times New Roman" w:eastAsia="方正仿宋_GBK" w:cs="Times New Roman"/>
                <w:color w:val="000000" w:themeColor="text1"/>
                <w:sz w:val="24"/>
                <w14:textFill>
                  <w14:solidFill>
                    <w14:schemeClr w14:val="tx1"/>
                  </w14:solidFill>
                </w14:textFill>
              </w:rPr>
              <w:t>、业绩证明材料不符合比选邀请函要求的。</w:t>
            </w:r>
          </w:p>
          <w:p w14:paraId="1C6401CB">
            <w:pPr>
              <w:spacing w:line="400" w:lineRule="exact"/>
              <w:ind w:firstLine="480" w:firstLineChars="200"/>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6</w:t>
            </w:r>
            <w:r>
              <w:rPr>
                <w:rFonts w:hint="default" w:ascii="Times New Roman" w:hAnsi="Times New Roman" w:eastAsia="方正仿宋_GBK" w:cs="Times New Roman"/>
                <w:color w:val="000000" w:themeColor="text1"/>
                <w:sz w:val="24"/>
                <w14:textFill>
                  <w14:solidFill>
                    <w14:schemeClr w14:val="tx1"/>
                  </w14:solidFill>
                </w14:textFill>
              </w:rPr>
              <w:t>、人员证明材料不符合比选邀请函要求的。</w:t>
            </w:r>
          </w:p>
          <w:p w14:paraId="20342DFA">
            <w:pPr>
              <w:spacing w:line="400" w:lineRule="exact"/>
              <w:ind w:firstLine="480" w:firstLineChars="200"/>
              <w:rPr>
                <w:rFonts w:hint="default" w:ascii="Times New Roman" w:hAnsi="Times New Roman" w:eastAsia="方正仿宋_GBK" w:cs="Times New Roman"/>
                <w:color w:val="000000" w:themeColor="text1"/>
                <w:sz w:val="24"/>
                <w14:textFill>
                  <w14:solidFill>
                    <w14:schemeClr w14:val="tx1"/>
                  </w14:solidFill>
                </w14:textFill>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7</w:t>
            </w:r>
            <w:r>
              <w:rPr>
                <w:rFonts w:hint="default" w:ascii="Times New Roman" w:hAnsi="Times New Roman" w:eastAsia="方正仿宋_GBK" w:cs="Times New Roman"/>
                <w:color w:val="000000" w:themeColor="text1"/>
                <w:sz w:val="24"/>
                <w14:textFill>
                  <w14:solidFill>
                    <w14:schemeClr w14:val="tx1"/>
                  </w14:solidFill>
                </w14:textFill>
              </w:rPr>
              <w:t>、竞选文件未按要求加盖公章。</w:t>
            </w:r>
          </w:p>
          <w:p w14:paraId="36ED36E7">
            <w:pPr>
              <w:spacing w:line="400" w:lineRule="exact"/>
              <w:ind w:firstLine="480" w:firstLineChars="200"/>
              <w:rPr>
                <w:rFonts w:hint="default" w:ascii="Times New Roman" w:hAnsi="Times New Roman" w:eastAsia="方正仿宋_GBK" w:cs="Times New Roman"/>
                <w:lang w:val="en-US" w:eastAsia="zh-CN"/>
              </w:rPr>
            </w:pPr>
            <w:r>
              <w:rPr>
                <w:rFonts w:hint="default" w:ascii="Times New Roman" w:hAnsi="Times New Roman" w:eastAsia="方正仿宋_GBK" w:cs="Times New Roman"/>
                <w:color w:val="000000" w:themeColor="text1"/>
                <w:sz w:val="24"/>
                <w:lang w:val="en-US" w:eastAsia="zh-CN"/>
                <w14:textFill>
                  <w14:solidFill>
                    <w14:schemeClr w14:val="tx1"/>
                  </w14:solidFill>
                </w14:textFill>
              </w:rPr>
              <w:t>8</w:t>
            </w:r>
            <w:r>
              <w:rPr>
                <w:rFonts w:hint="default" w:ascii="Times New Roman" w:hAnsi="Times New Roman" w:eastAsia="方正仿宋_GBK" w:cs="Times New Roman"/>
                <w:color w:val="000000" w:themeColor="text1"/>
                <w:sz w:val="24"/>
                <w14:textFill>
                  <w14:solidFill>
                    <w14:schemeClr w14:val="tx1"/>
                  </w14:solidFill>
                </w14:textFill>
              </w:rPr>
              <w:t>、发现串通投标或弄虚作假或有其他违法行为的。</w:t>
            </w:r>
          </w:p>
        </w:tc>
      </w:tr>
    </w:tbl>
    <w:p w14:paraId="4AB5530B">
      <w:pPr>
        <w:rPr>
          <w:rFonts w:eastAsia="方正仿宋_GBK"/>
          <w:color w:val="000000" w:themeColor="text1"/>
          <w:sz w:val="24"/>
          <w14:textFill>
            <w14:solidFill>
              <w14:schemeClr w14:val="tx1"/>
            </w14:solidFill>
          </w14:textFill>
        </w:rPr>
      </w:pPr>
    </w:p>
    <w:p w14:paraId="2BA7A0AD">
      <w:pPr>
        <w:spacing w:line="440" w:lineRule="exact"/>
        <w:rPr>
          <w:rFonts w:eastAsia="方正仿宋_GBK"/>
          <w:color w:val="000000" w:themeColor="text1"/>
          <w:sz w:val="24"/>
          <w14:textFill>
            <w14:solidFill>
              <w14:schemeClr w14:val="tx1"/>
            </w14:solidFill>
          </w14:textFill>
        </w:rPr>
      </w:pPr>
      <w:r>
        <w:rPr>
          <w:rFonts w:hint="eastAsia" w:eastAsia="方正仿宋_GBK"/>
          <w:color w:val="000000" w:themeColor="text1"/>
          <w:sz w:val="24"/>
          <w14:textFill>
            <w14:solidFill>
              <w14:schemeClr w14:val="tx1"/>
            </w14:solidFill>
          </w14:textFill>
        </w:rPr>
        <w:t>附件：一</w:t>
      </w:r>
      <w:r>
        <w:rPr>
          <w:rFonts w:eastAsia="方正仿宋_GBK"/>
          <w:color w:val="000000" w:themeColor="text1"/>
          <w:sz w:val="24"/>
          <w14:textFill>
            <w14:solidFill>
              <w14:schemeClr w14:val="tx1"/>
            </w14:solidFill>
          </w14:textFill>
        </w:rPr>
        <w:t>、</w:t>
      </w:r>
      <w:r>
        <w:rPr>
          <w:rFonts w:hint="eastAsia" w:eastAsia="方正仿宋_GBK"/>
          <w:color w:val="000000" w:themeColor="text1"/>
          <w:sz w:val="24"/>
          <w14:textFill>
            <w14:solidFill>
              <w14:schemeClr w14:val="tx1"/>
            </w14:solidFill>
          </w14:textFill>
        </w:rPr>
        <w:t>竞选文件格式</w:t>
      </w:r>
    </w:p>
    <w:p w14:paraId="68504BA2">
      <w:pPr>
        <w:pStyle w:val="5"/>
        <w:spacing w:line="440" w:lineRule="exact"/>
        <w:ind w:leftChars="200" w:firstLine="360" w:firstLineChars="150"/>
        <w:rPr>
          <w:color w:val="000000" w:themeColor="text1"/>
          <w14:textFill>
            <w14:solidFill>
              <w14:schemeClr w14:val="tx1"/>
            </w14:solidFill>
          </w14:textFill>
        </w:rPr>
      </w:pPr>
      <w:r>
        <w:rPr>
          <w:rFonts w:hint="eastAsia" w:ascii="Times New Roman" w:eastAsia="方正仿宋_GBK" w:cs="Times New Roman"/>
          <w:b w:val="0"/>
          <w:iCs w:val="0"/>
          <w:color w:val="000000" w:themeColor="text1"/>
          <w:kern w:val="2"/>
          <w:szCs w:val="24"/>
          <w14:textFill>
            <w14:solidFill>
              <w14:schemeClr w14:val="tx1"/>
            </w14:solidFill>
          </w14:textFill>
        </w:rPr>
        <w:t>二、合同条款</w:t>
      </w:r>
    </w:p>
    <w:p w14:paraId="134137FC">
      <w:pPr>
        <w:rPr>
          <w:color w:val="000000" w:themeColor="text1"/>
          <w14:textFill>
            <w14:solidFill>
              <w14:schemeClr w14:val="tx1"/>
            </w14:solidFill>
          </w14:textFill>
        </w:rPr>
      </w:pPr>
    </w:p>
    <w:p w14:paraId="13E1F0FC">
      <w:pPr>
        <w:ind w:firstLine="3960" w:firstLineChars="1650"/>
        <w:rPr>
          <w:rFonts w:ascii="方正仿宋_GBK" w:hAnsi="方正仿宋_GBK" w:eastAsia="方正仿宋_GBK" w:cs="方正仿宋_GBK"/>
          <w:color w:val="000000" w:themeColor="text1"/>
          <w:sz w:val="24"/>
          <w14:textFill>
            <w14:solidFill>
              <w14:schemeClr w14:val="tx1"/>
            </w14:solidFill>
          </w14:textFill>
        </w:rPr>
      </w:pPr>
      <w:r>
        <w:rPr>
          <w:rFonts w:hint="eastAsia" w:ascii="方正仿宋_GBK" w:hAnsi="方正仿宋_GBK" w:eastAsia="方正仿宋_GBK" w:cs="方正仿宋_GBK"/>
          <w:color w:val="000000" w:themeColor="text1"/>
          <w:sz w:val="24"/>
          <w14:textFill>
            <w14:solidFill>
              <w14:schemeClr w14:val="tx1"/>
            </w14:solidFill>
          </w14:textFill>
        </w:rPr>
        <w:t xml:space="preserve"> 重庆城市综合交通枢纽开发投资有限公司</w:t>
      </w:r>
    </w:p>
    <w:p w14:paraId="4A7A347E">
      <w:pPr>
        <w:jc w:val="center"/>
        <w:rPr>
          <w:rFonts w:eastAsia="方正仿宋_GBK"/>
          <w:b/>
          <w:color w:val="000000" w:themeColor="text1"/>
          <w:sz w:val="30"/>
          <w:szCs w:val="30"/>
          <w14:textFill>
            <w14:solidFill>
              <w14:schemeClr w14:val="tx1"/>
            </w14:solidFill>
          </w14:textFill>
        </w:rPr>
      </w:pPr>
      <w:r>
        <w:rPr>
          <w:rFonts w:hint="eastAsia" w:ascii="方正仿宋_GBK" w:hAnsi="方正仿宋_GBK" w:eastAsia="方正仿宋_GBK" w:cs="方正仿宋_GBK"/>
          <w:color w:val="000000" w:themeColor="text1"/>
          <w:sz w:val="24"/>
          <w14:textFill>
            <w14:solidFill>
              <w14:schemeClr w14:val="tx1"/>
            </w14:solidFill>
          </w14:textFill>
        </w:rPr>
        <w:t xml:space="preserve">                              年    月    日</w:t>
      </w:r>
    </w:p>
    <w:p w14:paraId="11F83DEF">
      <w:pPr>
        <w:pStyle w:val="2"/>
        <w:jc w:val="both"/>
      </w:pPr>
    </w:p>
    <w:p w14:paraId="56EF50F4"/>
    <w:p w14:paraId="61617B33">
      <w:pPr>
        <w:jc w:val="left"/>
        <w:rPr>
          <w:rFonts w:eastAsia="方正仿宋_GBK"/>
          <w:b/>
          <w:color w:val="000000" w:themeColor="text1"/>
          <w:sz w:val="30"/>
          <w:szCs w:val="30"/>
          <w14:textFill>
            <w14:solidFill>
              <w14:schemeClr w14:val="tx1"/>
            </w14:solidFill>
          </w14:textFill>
        </w:rPr>
      </w:pPr>
      <w:r>
        <w:rPr>
          <w:rFonts w:hint="eastAsia" w:eastAsia="方正仿宋_GBK"/>
          <w:b/>
          <w:color w:val="000000" w:themeColor="text1"/>
          <w:sz w:val="30"/>
          <w:szCs w:val="30"/>
          <w14:textFill>
            <w14:solidFill>
              <w14:schemeClr w14:val="tx1"/>
            </w14:solidFill>
          </w14:textFill>
        </w:rPr>
        <w:t>附件一：竞选文件格式</w:t>
      </w:r>
    </w:p>
    <w:p w14:paraId="6218CFF8">
      <w:pPr>
        <w:tabs>
          <w:tab w:val="left" w:pos="3600"/>
          <w:tab w:val="left" w:pos="4480"/>
          <w:tab w:val="left" w:pos="5360"/>
        </w:tabs>
        <w:autoSpaceDE w:val="0"/>
        <w:autoSpaceDN w:val="0"/>
        <w:adjustRightInd w:val="0"/>
        <w:snapToGrid w:val="0"/>
        <w:spacing w:line="360" w:lineRule="auto"/>
        <w:jc w:val="center"/>
        <w:rPr>
          <w:rFonts w:ascii="宋体" w:hAnsi="宋体" w:cs="宋体"/>
          <w:b/>
          <w:color w:val="000000" w:themeColor="text1"/>
          <w:kern w:val="0"/>
          <w:sz w:val="84"/>
          <w:szCs w:val="84"/>
          <w14:textFill>
            <w14:solidFill>
              <w14:schemeClr w14:val="tx1"/>
            </w14:solidFill>
          </w14:textFill>
        </w:rPr>
      </w:pPr>
    </w:p>
    <w:p w14:paraId="4250F7C6">
      <w:pPr>
        <w:tabs>
          <w:tab w:val="left" w:pos="3600"/>
          <w:tab w:val="left" w:pos="4480"/>
          <w:tab w:val="left" w:pos="5360"/>
        </w:tabs>
        <w:autoSpaceDE w:val="0"/>
        <w:autoSpaceDN w:val="0"/>
        <w:adjustRightInd w:val="0"/>
        <w:snapToGrid w:val="0"/>
        <w:spacing w:line="360" w:lineRule="auto"/>
        <w:jc w:val="center"/>
        <w:rPr>
          <w:rFonts w:ascii="宋体" w:hAnsi="宋体" w:cs="宋体"/>
          <w:b/>
          <w:color w:val="000000" w:themeColor="text1"/>
          <w:kern w:val="0"/>
          <w:sz w:val="84"/>
          <w:szCs w:val="84"/>
          <w14:textFill>
            <w14:solidFill>
              <w14:schemeClr w14:val="tx1"/>
            </w14:solidFill>
          </w14:textFill>
        </w:rPr>
      </w:pPr>
      <w:r>
        <w:rPr>
          <w:rFonts w:hint="eastAsia" w:ascii="宋体" w:hAnsi="宋体" w:cs="宋体"/>
          <w:b/>
          <w:color w:val="000000" w:themeColor="text1"/>
          <w:kern w:val="0"/>
          <w:sz w:val="84"/>
          <w:szCs w:val="84"/>
          <w14:textFill>
            <w14:solidFill>
              <w14:schemeClr w14:val="tx1"/>
            </w14:solidFill>
          </w14:textFill>
        </w:rPr>
        <w:t>竞  选</w:t>
      </w:r>
      <w:r>
        <w:rPr>
          <w:rFonts w:hint="eastAsia" w:ascii="宋体" w:hAnsi="宋体" w:cs="宋体"/>
          <w:b/>
          <w:color w:val="000000" w:themeColor="text1"/>
          <w:kern w:val="0"/>
          <w:sz w:val="84"/>
          <w:szCs w:val="84"/>
          <w:lang w:val="en-US" w:eastAsia="zh-CN"/>
          <w14:textFill>
            <w14:solidFill>
              <w14:schemeClr w14:val="tx1"/>
            </w14:solidFill>
          </w14:textFill>
        </w:rPr>
        <w:t xml:space="preserve">  </w:t>
      </w:r>
      <w:r>
        <w:rPr>
          <w:rFonts w:hint="eastAsia" w:ascii="宋体" w:hAnsi="宋体" w:cs="宋体"/>
          <w:b/>
          <w:color w:val="000000" w:themeColor="text1"/>
          <w:kern w:val="0"/>
          <w:sz w:val="84"/>
          <w:szCs w:val="84"/>
          <w14:textFill>
            <w14:solidFill>
              <w14:schemeClr w14:val="tx1"/>
            </w14:solidFill>
          </w14:textFill>
        </w:rPr>
        <w:t>文  件</w:t>
      </w:r>
    </w:p>
    <w:p w14:paraId="2C6F3EED">
      <w:pPr>
        <w:tabs>
          <w:tab w:val="left" w:pos="3600"/>
          <w:tab w:val="left" w:pos="4480"/>
          <w:tab w:val="left" w:pos="5360"/>
        </w:tabs>
        <w:autoSpaceDE w:val="0"/>
        <w:autoSpaceDN w:val="0"/>
        <w:adjustRightInd w:val="0"/>
        <w:snapToGrid w:val="0"/>
        <w:spacing w:line="360" w:lineRule="auto"/>
        <w:jc w:val="center"/>
        <w:rPr>
          <w:rFonts w:ascii="宋体" w:hAnsi="宋体" w:cs="宋体"/>
          <w:b/>
          <w:color w:val="000000" w:themeColor="text1"/>
          <w:kern w:val="0"/>
          <w:sz w:val="24"/>
          <w14:textFill>
            <w14:solidFill>
              <w14:schemeClr w14:val="tx1"/>
            </w14:solidFill>
          </w14:textFill>
        </w:rPr>
      </w:pPr>
    </w:p>
    <w:p w14:paraId="23859184">
      <w:pPr>
        <w:autoSpaceDE w:val="0"/>
        <w:autoSpaceDN w:val="0"/>
        <w:adjustRightInd w:val="0"/>
        <w:snapToGrid w:val="0"/>
        <w:spacing w:line="360" w:lineRule="auto"/>
        <w:jc w:val="left"/>
        <w:rPr>
          <w:rFonts w:ascii="宋体" w:hAnsi="宋体" w:cs="宋体"/>
          <w:color w:val="000000" w:themeColor="text1"/>
          <w:kern w:val="0"/>
          <w:sz w:val="24"/>
          <w14:textFill>
            <w14:solidFill>
              <w14:schemeClr w14:val="tx1"/>
            </w14:solidFill>
          </w14:textFill>
        </w:rPr>
      </w:pPr>
    </w:p>
    <w:p w14:paraId="038C38E1">
      <w:pPr>
        <w:pStyle w:val="5"/>
        <w:rPr>
          <w:color w:val="000000" w:themeColor="text1"/>
          <w14:textFill>
            <w14:solidFill>
              <w14:schemeClr w14:val="tx1"/>
            </w14:solidFill>
          </w14:textFill>
        </w:rPr>
      </w:pPr>
    </w:p>
    <w:p w14:paraId="212F2F96">
      <w:pPr>
        <w:rPr>
          <w:color w:val="000000" w:themeColor="text1"/>
          <w14:textFill>
            <w14:solidFill>
              <w14:schemeClr w14:val="tx1"/>
            </w14:solidFill>
          </w14:textFill>
        </w:rPr>
      </w:pPr>
    </w:p>
    <w:p w14:paraId="7AEC19F3">
      <w:pPr>
        <w:tabs>
          <w:tab w:val="left" w:pos="6904"/>
        </w:tabs>
        <w:autoSpaceDE w:val="0"/>
        <w:autoSpaceDN w:val="0"/>
        <w:adjustRightInd w:val="0"/>
        <w:snapToGrid w:val="0"/>
        <w:spacing w:line="360" w:lineRule="auto"/>
        <w:ind w:firstLine="1292" w:firstLineChars="543"/>
        <w:jc w:val="left"/>
        <w:rPr>
          <w:rFonts w:ascii="宋体" w:hAnsi="宋体" w:cs="宋体"/>
          <w:b/>
          <w:color w:val="000000" w:themeColor="text1"/>
          <w:kern w:val="0"/>
          <w:sz w:val="24"/>
          <w14:textFill>
            <w14:solidFill>
              <w14:schemeClr w14:val="tx1"/>
            </w14:solidFill>
          </w14:textFill>
        </w:rPr>
      </w:pPr>
      <w:r>
        <w:rPr>
          <w:rFonts w:hint="eastAsia" w:ascii="宋体" w:hAnsi="宋体" w:cs="宋体"/>
          <w:b/>
          <w:color w:val="000000" w:themeColor="text1"/>
          <w:w w:val="99"/>
          <w:kern w:val="0"/>
          <w:sz w:val="24"/>
          <w14:textFill>
            <w14:solidFill>
              <w14:schemeClr w14:val="tx1"/>
            </w14:solidFill>
          </w14:textFill>
        </w:rPr>
        <w:t>项目名称：</w:t>
      </w:r>
      <w:r>
        <w:rPr>
          <w:rFonts w:hint="eastAsia" w:ascii="宋体" w:hAnsi="宋体" w:cs="宋体"/>
          <w:b/>
          <w:color w:val="000000" w:themeColor="text1"/>
          <w:kern w:val="0"/>
          <w:sz w:val="24"/>
          <w:u w:val="single"/>
          <w14:textFill>
            <w14:solidFill>
              <w14:schemeClr w14:val="tx1"/>
            </w14:solidFill>
          </w14:textFill>
        </w:rPr>
        <w:tab/>
      </w:r>
    </w:p>
    <w:p w14:paraId="136A0BF5">
      <w:pPr>
        <w:tabs>
          <w:tab w:val="left" w:pos="6904"/>
        </w:tabs>
        <w:autoSpaceDE w:val="0"/>
        <w:autoSpaceDN w:val="0"/>
        <w:adjustRightInd w:val="0"/>
        <w:snapToGrid w:val="0"/>
        <w:spacing w:line="360" w:lineRule="auto"/>
        <w:ind w:firstLine="1303" w:firstLineChars="541"/>
        <w:jc w:val="left"/>
        <w:rPr>
          <w:rFonts w:ascii="宋体" w:hAnsi="宋体" w:cs="宋体"/>
          <w:b/>
          <w:color w:val="000000" w:themeColor="text1"/>
          <w:kern w:val="0"/>
          <w:sz w:val="24"/>
          <w:u w:val="single"/>
          <w14:textFill>
            <w14:solidFill>
              <w14:schemeClr w14:val="tx1"/>
            </w14:solidFill>
          </w14:textFill>
        </w:rPr>
      </w:pPr>
    </w:p>
    <w:p w14:paraId="7F95CB89">
      <w:pPr>
        <w:autoSpaceDE w:val="0"/>
        <w:autoSpaceDN w:val="0"/>
        <w:adjustRightInd w:val="0"/>
        <w:snapToGrid w:val="0"/>
        <w:spacing w:line="360" w:lineRule="auto"/>
        <w:jc w:val="left"/>
        <w:rPr>
          <w:rFonts w:ascii="宋体" w:hAnsi="宋体" w:cs="宋体"/>
          <w:b/>
          <w:color w:val="000000" w:themeColor="text1"/>
          <w:kern w:val="0"/>
          <w:sz w:val="24"/>
          <w:u w:val="single"/>
          <w14:textFill>
            <w14:solidFill>
              <w14:schemeClr w14:val="tx1"/>
            </w14:solidFill>
          </w14:textFill>
        </w:rPr>
      </w:pPr>
    </w:p>
    <w:p w14:paraId="1B4A8337">
      <w:pPr>
        <w:autoSpaceDE w:val="0"/>
        <w:autoSpaceDN w:val="0"/>
        <w:adjustRightInd w:val="0"/>
        <w:snapToGrid w:val="0"/>
        <w:spacing w:line="360" w:lineRule="auto"/>
        <w:jc w:val="left"/>
        <w:rPr>
          <w:rFonts w:ascii="宋体" w:hAnsi="宋体" w:cs="宋体"/>
          <w:b/>
          <w:color w:val="000000" w:themeColor="text1"/>
          <w:kern w:val="0"/>
          <w:sz w:val="24"/>
          <w14:textFill>
            <w14:solidFill>
              <w14:schemeClr w14:val="tx1"/>
            </w14:solidFill>
          </w14:textFill>
        </w:rPr>
      </w:pPr>
    </w:p>
    <w:p w14:paraId="448296FC">
      <w:pPr>
        <w:autoSpaceDE w:val="0"/>
        <w:autoSpaceDN w:val="0"/>
        <w:adjustRightInd w:val="0"/>
        <w:snapToGrid w:val="0"/>
        <w:spacing w:line="360" w:lineRule="auto"/>
        <w:jc w:val="left"/>
        <w:rPr>
          <w:rFonts w:ascii="宋体" w:hAnsi="宋体" w:cs="宋体"/>
          <w:b/>
          <w:color w:val="000000" w:themeColor="text1"/>
          <w:kern w:val="0"/>
          <w:sz w:val="24"/>
          <w14:textFill>
            <w14:solidFill>
              <w14:schemeClr w14:val="tx1"/>
            </w14:solidFill>
          </w14:textFill>
        </w:rPr>
      </w:pPr>
    </w:p>
    <w:p w14:paraId="2CE4EE70">
      <w:pPr>
        <w:autoSpaceDE w:val="0"/>
        <w:autoSpaceDN w:val="0"/>
        <w:adjustRightInd w:val="0"/>
        <w:snapToGrid w:val="0"/>
        <w:spacing w:line="360" w:lineRule="auto"/>
        <w:jc w:val="left"/>
        <w:rPr>
          <w:rFonts w:ascii="宋体" w:hAnsi="宋体" w:cs="宋体"/>
          <w:b/>
          <w:color w:val="000000" w:themeColor="text1"/>
          <w:kern w:val="0"/>
          <w:sz w:val="24"/>
          <w14:textFill>
            <w14:solidFill>
              <w14:schemeClr w14:val="tx1"/>
            </w14:solidFill>
          </w14:textFill>
        </w:rPr>
      </w:pPr>
    </w:p>
    <w:p w14:paraId="646E2D69">
      <w:pPr>
        <w:pStyle w:val="5"/>
        <w:rPr>
          <w:color w:val="000000" w:themeColor="text1"/>
          <w14:textFill>
            <w14:solidFill>
              <w14:schemeClr w14:val="tx1"/>
            </w14:solidFill>
          </w14:textFill>
        </w:rPr>
      </w:pPr>
    </w:p>
    <w:p w14:paraId="025472F5">
      <w:pPr>
        <w:rPr>
          <w:color w:val="000000" w:themeColor="text1"/>
          <w14:textFill>
            <w14:solidFill>
              <w14:schemeClr w14:val="tx1"/>
            </w14:solidFill>
          </w14:textFill>
        </w:rPr>
      </w:pPr>
    </w:p>
    <w:p w14:paraId="2078CF5A">
      <w:pPr>
        <w:pStyle w:val="5"/>
        <w:rPr>
          <w:color w:val="000000" w:themeColor="text1"/>
          <w14:textFill>
            <w14:solidFill>
              <w14:schemeClr w14:val="tx1"/>
            </w14:solidFill>
          </w14:textFill>
        </w:rPr>
      </w:pPr>
    </w:p>
    <w:p w14:paraId="7863781B">
      <w:pPr>
        <w:rPr>
          <w:color w:val="000000" w:themeColor="text1"/>
          <w14:textFill>
            <w14:solidFill>
              <w14:schemeClr w14:val="tx1"/>
            </w14:solidFill>
          </w14:textFill>
        </w:rPr>
      </w:pPr>
    </w:p>
    <w:p w14:paraId="11BA1E76">
      <w:pPr>
        <w:autoSpaceDE w:val="0"/>
        <w:autoSpaceDN w:val="0"/>
        <w:adjustRightInd w:val="0"/>
        <w:snapToGrid w:val="0"/>
        <w:spacing w:line="360" w:lineRule="auto"/>
        <w:jc w:val="left"/>
        <w:rPr>
          <w:rFonts w:ascii="宋体" w:hAnsi="宋体" w:cs="宋体"/>
          <w:b/>
          <w:color w:val="000000" w:themeColor="text1"/>
          <w:kern w:val="0"/>
          <w:sz w:val="24"/>
          <w14:textFill>
            <w14:solidFill>
              <w14:schemeClr w14:val="tx1"/>
            </w14:solidFill>
          </w14:textFill>
        </w:rPr>
      </w:pPr>
    </w:p>
    <w:p w14:paraId="6B3834B1">
      <w:pPr>
        <w:autoSpaceDE w:val="0"/>
        <w:autoSpaceDN w:val="0"/>
        <w:adjustRightInd w:val="0"/>
        <w:snapToGrid w:val="0"/>
        <w:spacing w:line="360" w:lineRule="auto"/>
        <w:jc w:val="left"/>
        <w:rPr>
          <w:rFonts w:ascii="宋体" w:hAnsi="宋体" w:cs="宋体"/>
          <w:b/>
          <w:color w:val="000000" w:themeColor="text1"/>
          <w:kern w:val="0"/>
          <w:sz w:val="24"/>
          <w14:textFill>
            <w14:solidFill>
              <w14:schemeClr w14:val="tx1"/>
            </w14:solidFill>
          </w14:textFill>
        </w:rPr>
      </w:pPr>
    </w:p>
    <w:p w14:paraId="741D126D">
      <w:pPr>
        <w:autoSpaceDE w:val="0"/>
        <w:autoSpaceDN w:val="0"/>
        <w:adjustRightInd w:val="0"/>
        <w:snapToGrid w:val="0"/>
        <w:spacing w:line="360" w:lineRule="auto"/>
        <w:jc w:val="left"/>
        <w:rPr>
          <w:rFonts w:ascii="宋体" w:hAnsi="宋体" w:cs="宋体"/>
          <w:b/>
          <w:color w:val="000000" w:themeColor="text1"/>
          <w:kern w:val="0"/>
          <w:sz w:val="24"/>
          <w14:textFill>
            <w14:solidFill>
              <w14:schemeClr w14:val="tx1"/>
            </w14:solidFill>
          </w14:textFill>
        </w:rPr>
      </w:pPr>
    </w:p>
    <w:p w14:paraId="4A952610">
      <w:pPr>
        <w:autoSpaceDE w:val="0"/>
        <w:autoSpaceDN w:val="0"/>
        <w:adjustRightInd w:val="0"/>
        <w:snapToGrid w:val="0"/>
        <w:spacing w:line="360" w:lineRule="auto"/>
        <w:jc w:val="left"/>
        <w:rPr>
          <w:rFonts w:ascii="宋体" w:hAnsi="宋体" w:cs="宋体"/>
          <w:b/>
          <w:color w:val="000000" w:themeColor="text1"/>
          <w:kern w:val="0"/>
          <w:sz w:val="24"/>
          <w14:textFill>
            <w14:solidFill>
              <w14:schemeClr w14:val="tx1"/>
            </w14:solidFill>
          </w14:textFill>
        </w:rPr>
      </w:pPr>
    </w:p>
    <w:p w14:paraId="3731C578">
      <w:pPr>
        <w:tabs>
          <w:tab w:val="left" w:pos="6080"/>
          <w:tab w:val="left" w:pos="6640"/>
        </w:tabs>
        <w:autoSpaceDE w:val="0"/>
        <w:autoSpaceDN w:val="0"/>
        <w:adjustRightInd w:val="0"/>
        <w:snapToGrid w:val="0"/>
        <w:spacing w:line="360" w:lineRule="auto"/>
        <w:jc w:val="center"/>
        <w:rPr>
          <w:rFonts w:ascii="宋体" w:hAnsi="宋体" w:cs="宋体"/>
          <w:b/>
          <w:color w:val="000000" w:themeColor="text1"/>
          <w:w w:val="99"/>
          <w:kern w:val="0"/>
          <w:sz w:val="24"/>
          <w14:textFill>
            <w14:solidFill>
              <w14:schemeClr w14:val="tx1"/>
            </w14:solidFill>
          </w14:textFill>
        </w:rPr>
      </w:pPr>
      <w:r>
        <w:rPr>
          <w:rFonts w:hint="eastAsia" w:ascii="宋体" w:hAnsi="宋体" w:cs="宋体"/>
          <w:b/>
          <w:color w:val="000000" w:themeColor="text1"/>
          <w:w w:val="99"/>
          <w:kern w:val="0"/>
          <w:sz w:val="24"/>
          <w14:textFill>
            <w14:solidFill>
              <w14:schemeClr w14:val="tx1"/>
            </w14:solidFill>
          </w14:textFill>
        </w:rPr>
        <w:t>竞选人：</w:t>
      </w:r>
      <w:r>
        <w:rPr>
          <w:rFonts w:hint="eastAsia" w:ascii="宋体" w:hAnsi="宋体" w:cs="宋体"/>
          <w:b/>
          <w:color w:val="000000" w:themeColor="text1"/>
          <w:w w:val="198"/>
          <w:kern w:val="0"/>
          <w:sz w:val="24"/>
          <w:u w:val="single"/>
          <w14:textFill>
            <w14:solidFill>
              <w14:schemeClr w14:val="tx1"/>
            </w14:solidFill>
          </w14:textFill>
        </w:rPr>
        <w:t xml:space="preserve"> 　　　　 　　</w:t>
      </w:r>
      <w:r>
        <w:rPr>
          <w:rFonts w:hint="eastAsia" w:ascii="宋体" w:hAnsi="宋体" w:cs="宋体"/>
          <w:b/>
          <w:color w:val="000000" w:themeColor="text1"/>
          <w:w w:val="99"/>
          <w:kern w:val="0"/>
          <w:sz w:val="24"/>
          <w14:textFill>
            <w14:solidFill>
              <w14:schemeClr w14:val="tx1"/>
            </w14:solidFill>
          </w14:textFill>
        </w:rPr>
        <w:t>（盖单位公章）</w:t>
      </w:r>
    </w:p>
    <w:p w14:paraId="206DBD52">
      <w:pPr>
        <w:tabs>
          <w:tab w:val="left" w:pos="6080"/>
          <w:tab w:val="left" w:pos="6640"/>
        </w:tabs>
        <w:autoSpaceDE w:val="0"/>
        <w:autoSpaceDN w:val="0"/>
        <w:adjustRightInd w:val="0"/>
        <w:snapToGrid w:val="0"/>
        <w:spacing w:line="360" w:lineRule="auto"/>
        <w:jc w:val="center"/>
        <w:rPr>
          <w:rFonts w:ascii="宋体" w:hAnsi="宋体" w:cs="宋体"/>
          <w:b/>
          <w:color w:val="000000" w:themeColor="text1"/>
          <w:kern w:val="0"/>
          <w:sz w:val="24"/>
          <w14:textFill>
            <w14:solidFill>
              <w14:schemeClr w14:val="tx1"/>
            </w14:solidFill>
          </w14:textFill>
        </w:rPr>
      </w:pPr>
      <w:r>
        <w:rPr>
          <w:rFonts w:hint="eastAsia" w:ascii="宋体" w:hAnsi="宋体" w:cs="宋体"/>
          <w:b/>
          <w:color w:val="000000" w:themeColor="text1"/>
          <w:w w:val="99"/>
          <w:kern w:val="0"/>
          <w:sz w:val="24"/>
          <w14:textFill>
            <w14:solidFill>
              <w14:schemeClr w14:val="tx1"/>
            </w14:solidFill>
          </w14:textFill>
        </w:rPr>
        <w:t>法定代表人或其委托代理人：</w:t>
      </w:r>
      <w:r>
        <w:rPr>
          <w:rFonts w:hint="eastAsia" w:ascii="宋体" w:hAnsi="宋体" w:cs="宋体"/>
          <w:b/>
          <w:color w:val="000000" w:themeColor="text1"/>
          <w:w w:val="198"/>
          <w:kern w:val="0"/>
          <w:sz w:val="24"/>
          <w:u w:val="single"/>
          <w14:textFill>
            <w14:solidFill>
              <w14:schemeClr w14:val="tx1"/>
            </w14:solidFill>
          </w14:textFill>
        </w:rPr>
        <w:t xml:space="preserve"> 　　 　</w:t>
      </w:r>
      <w:r>
        <w:rPr>
          <w:rFonts w:hint="eastAsia" w:ascii="宋体" w:hAnsi="宋体" w:cs="宋体"/>
          <w:b/>
          <w:color w:val="000000" w:themeColor="text1"/>
          <w:w w:val="99"/>
          <w:kern w:val="0"/>
          <w:sz w:val="24"/>
          <w14:textFill>
            <w14:solidFill>
              <w14:schemeClr w14:val="tx1"/>
            </w14:solidFill>
          </w14:textFill>
        </w:rPr>
        <w:t>（签字）</w:t>
      </w:r>
    </w:p>
    <w:p w14:paraId="04DC198F">
      <w:pPr>
        <w:tabs>
          <w:tab w:val="left" w:pos="3280"/>
          <w:tab w:val="left" w:pos="4680"/>
          <w:tab w:val="left" w:pos="6080"/>
        </w:tabs>
        <w:autoSpaceDE w:val="0"/>
        <w:autoSpaceDN w:val="0"/>
        <w:adjustRightInd w:val="0"/>
        <w:snapToGrid w:val="0"/>
        <w:spacing w:line="360" w:lineRule="auto"/>
        <w:jc w:val="center"/>
        <w:rPr>
          <w:rFonts w:ascii="宋体" w:hAnsi="宋体" w:cs="宋体"/>
          <w:b/>
          <w:color w:val="000000" w:themeColor="text1"/>
          <w:kern w:val="0"/>
          <w:sz w:val="24"/>
          <w14:textFill>
            <w14:solidFill>
              <w14:schemeClr w14:val="tx1"/>
            </w14:solidFill>
          </w14:textFill>
        </w:rPr>
      </w:pPr>
      <w:r>
        <w:rPr>
          <w:rFonts w:hint="eastAsia" w:ascii="宋体" w:hAnsi="宋体" w:cs="宋体"/>
          <w:b/>
          <w:color w:val="000000" w:themeColor="text1"/>
          <w:w w:val="99"/>
          <w:kern w:val="0"/>
          <w:sz w:val="24"/>
          <w:u w:val="none"/>
          <w:lang w:val="en-US" w:eastAsia="zh-CN"/>
          <w14:textFill>
            <w14:solidFill>
              <w14:schemeClr w14:val="tx1"/>
            </w14:solidFill>
          </w14:textFill>
        </w:rPr>
        <w:t xml:space="preserve">                     </w:t>
      </w:r>
      <w:r>
        <w:rPr>
          <w:rFonts w:hint="eastAsia" w:ascii="宋体" w:hAnsi="宋体" w:cs="宋体"/>
          <w:b/>
          <w:color w:val="000000" w:themeColor="text1"/>
          <w:w w:val="99"/>
          <w:kern w:val="0"/>
          <w:sz w:val="24"/>
          <w:u w:val="single"/>
          <w:lang w:val="en-US" w:eastAsia="zh-CN"/>
          <w14:textFill>
            <w14:solidFill>
              <w14:schemeClr w14:val="tx1"/>
            </w14:solidFill>
          </w14:textFill>
        </w:rPr>
        <w:t xml:space="preserve">          </w:t>
      </w:r>
      <w:r>
        <w:rPr>
          <w:rFonts w:hint="eastAsia" w:ascii="宋体" w:hAnsi="宋体" w:cs="宋体"/>
          <w:b/>
          <w:color w:val="000000" w:themeColor="text1"/>
          <w:w w:val="99"/>
          <w:kern w:val="0"/>
          <w:sz w:val="24"/>
          <w14:textFill>
            <w14:solidFill>
              <w14:schemeClr w14:val="tx1"/>
            </w14:solidFill>
          </w14:textFill>
        </w:rPr>
        <w:t>年</w:t>
      </w:r>
      <w:r>
        <w:rPr>
          <w:rFonts w:hint="eastAsia" w:ascii="宋体" w:hAnsi="宋体" w:cs="宋体"/>
          <w:b/>
          <w:color w:val="000000" w:themeColor="text1"/>
          <w:w w:val="99"/>
          <w:kern w:val="0"/>
          <w:sz w:val="24"/>
          <w:lang w:val="en-US" w:eastAsia="zh-CN"/>
          <w14:textFill>
            <w14:solidFill>
              <w14:schemeClr w14:val="tx1"/>
            </w14:solidFill>
          </w14:textFill>
        </w:rPr>
        <w:t xml:space="preserve"> </w:t>
      </w:r>
      <w:r>
        <w:rPr>
          <w:rFonts w:hint="eastAsia" w:ascii="宋体" w:hAnsi="宋体" w:cs="宋体"/>
          <w:b/>
          <w:color w:val="000000" w:themeColor="text1"/>
          <w:w w:val="99"/>
          <w:kern w:val="0"/>
          <w:sz w:val="24"/>
          <w:u w:val="single"/>
          <w:lang w:val="en-US" w:eastAsia="zh-CN"/>
          <w14:textFill>
            <w14:solidFill>
              <w14:schemeClr w14:val="tx1"/>
            </w14:solidFill>
          </w14:textFill>
        </w:rPr>
        <w:t xml:space="preserve">   </w:t>
      </w:r>
      <w:r>
        <w:rPr>
          <w:rFonts w:hint="eastAsia" w:ascii="宋体" w:hAnsi="宋体" w:cs="宋体"/>
          <w:b/>
          <w:color w:val="000000" w:themeColor="text1"/>
          <w:w w:val="99"/>
          <w:kern w:val="0"/>
          <w:sz w:val="24"/>
          <w14:textFill>
            <w14:solidFill>
              <w14:schemeClr w14:val="tx1"/>
            </w14:solidFill>
          </w14:textFill>
        </w:rPr>
        <w:t>月</w:t>
      </w:r>
      <w:r>
        <w:rPr>
          <w:rFonts w:hint="eastAsia" w:ascii="宋体" w:hAnsi="宋体" w:cs="宋体"/>
          <w:b/>
          <w:color w:val="000000" w:themeColor="text1"/>
          <w:w w:val="99"/>
          <w:kern w:val="0"/>
          <w:sz w:val="24"/>
          <w:lang w:val="en-US" w:eastAsia="zh-CN"/>
          <w14:textFill>
            <w14:solidFill>
              <w14:schemeClr w14:val="tx1"/>
            </w14:solidFill>
          </w14:textFill>
        </w:rPr>
        <w:t xml:space="preserve"> </w:t>
      </w:r>
      <w:r>
        <w:rPr>
          <w:rFonts w:hint="eastAsia" w:ascii="宋体" w:hAnsi="宋体" w:cs="宋体"/>
          <w:b/>
          <w:color w:val="000000" w:themeColor="text1"/>
          <w:w w:val="99"/>
          <w:kern w:val="0"/>
          <w:sz w:val="24"/>
          <w:u w:val="single"/>
          <w:lang w:val="en-US" w:eastAsia="zh-CN"/>
          <w14:textFill>
            <w14:solidFill>
              <w14:schemeClr w14:val="tx1"/>
            </w14:solidFill>
          </w14:textFill>
        </w:rPr>
        <w:t xml:space="preserve">       </w:t>
      </w:r>
      <w:r>
        <w:rPr>
          <w:rFonts w:hint="eastAsia" w:ascii="宋体" w:hAnsi="宋体" w:cs="宋体"/>
          <w:b/>
          <w:color w:val="000000" w:themeColor="text1"/>
          <w:w w:val="99"/>
          <w:kern w:val="0"/>
          <w:sz w:val="24"/>
          <w14:textFill>
            <w14:solidFill>
              <w14:schemeClr w14:val="tx1"/>
            </w14:solidFill>
          </w14:textFill>
        </w:rPr>
        <w:t>日</w:t>
      </w:r>
    </w:p>
    <w:p w14:paraId="08091C3C">
      <w:pPr>
        <w:pStyle w:val="5"/>
        <w:rPr>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br w:type="page"/>
      </w:r>
    </w:p>
    <w:p w14:paraId="2B787F41">
      <w:pPr>
        <w:spacing w:line="360" w:lineRule="auto"/>
        <w:jc w:val="center"/>
        <w:rPr>
          <w:rFonts w:ascii="方正仿宋_GBK" w:hAnsi="宋体" w:eastAsia="方正仿宋_GBK" w:cs="宋体"/>
          <w:color w:val="000000" w:themeColor="text1"/>
          <w:sz w:val="32"/>
          <w:szCs w:val="32"/>
          <w14:textFill>
            <w14:solidFill>
              <w14:schemeClr w14:val="tx1"/>
            </w14:solidFill>
          </w14:textFill>
        </w:rPr>
      </w:pPr>
      <w:bookmarkStart w:id="0" w:name="_Toc224103493"/>
      <w:r>
        <w:rPr>
          <w:rFonts w:hint="eastAsia" w:ascii="方正仿宋_GBK" w:hAnsi="宋体" w:eastAsia="方正仿宋_GBK" w:cs="宋体"/>
          <w:b/>
          <w:bCs/>
          <w:color w:val="000000" w:themeColor="text1"/>
          <w:sz w:val="32"/>
          <w:szCs w:val="32"/>
          <w14:textFill>
            <w14:solidFill>
              <w14:schemeClr w14:val="tx1"/>
            </w14:solidFill>
          </w14:textFill>
        </w:rPr>
        <w:t>目  录</w:t>
      </w:r>
      <w:bookmarkEnd w:id="0"/>
    </w:p>
    <w:p w14:paraId="366265BF">
      <w:pPr>
        <w:spacing w:line="360" w:lineRule="auto"/>
        <w:jc w:val="center"/>
        <w:rPr>
          <w:rFonts w:ascii="方正仿宋_GBK" w:hAnsi="宋体" w:eastAsia="方正仿宋_GBK" w:cs="宋体"/>
          <w:color w:val="000000" w:themeColor="text1"/>
          <w:sz w:val="32"/>
          <w:szCs w:val="32"/>
          <w14:textFill>
            <w14:solidFill>
              <w14:schemeClr w14:val="tx1"/>
            </w14:solidFill>
          </w14:textFill>
        </w:rPr>
      </w:pPr>
    </w:p>
    <w:p w14:paraId="42B21464">
      <w:pPr>
        <w:spacing w:line="360" w:lineRule="auto"/>
        <w:ind w:firstLine="640" w:firstLineChars="200"/>
        <w:rPr>
          <w:rFonts w:ascii="方正仿宋_GBK" w:hAnsi="宋体" w:eastAsia="方正仿宋_GBK" w:cs="宋体"/>
          <w:color w:val="000000" w:themeColor="text1"/>
          <w:sz w:val="32"/>
          <w:szCs w:val="32"/>
          <w14:textFill>
            <w14:solidFill>
              <w14:schemeClr w14:val="tx1"/>
            </w14:solidFill>
          </w14:textFill>
        </w:rPr>
      </w:pPr>
    </w:p>
    <w:p w14:paraId="1D969AD0">
      <w:pPr>
        <w:spacing w:line="360" w:lineRule="auto"/>
        <w:ind w:firstLine="640" w:firstLineChars="200"/>
        <w:rPr>
          <w:rFonts w:ascii="方正仿宋_GBK" w:hAnsi="宋体" w:eastAsia="方正仿宋_GBK" w:cs="宋体"/>
          <w:color w:val="000000" w:themeColor="text1"/>
          <w:sz w:val="32"/>
          <w:szCs w:val="32"/>
          <w14:textFill>
            <w14:solidFill>
              <w14:schemeClr w14:val="tx1"/>
            </w14:solidFill>
          </w14:textFill>
        </w:rPr>
      </w:pPr>
      <w:r>
        <w:rPr>
          <w:rFonts w:hint="eastAsia" w:ascii="方正仿宋_GBK" w:hAnsi="宋体" w:eastAsia="方正仿宋_GBK" w:cs="宋体"/>
          <w:color w:val="000000" w:themeColor="text1"/>
          <w:sz w:val="32"/>
          <w:szCs w:val="32"/>
          <w14:textFill>
            <w14:solidFill>
              <w14:schemeClr w14:val="tx1"/>
            </w14:solidFill>
          </w14:textFill>
        </w:rPr>
        <w:t>（一）竞选函</w:t>
      </w:r>
    </w:p>
    <w:p w14:paraId="7123A38F">
      <w:pPr>
        <w:spacing w:line="360" w:lineRule="auto"/>
        <w:ind w:firstLine="640" w:firstLineChars="200"/>
        <w:rPr>
          <w:rFonts w:ascii="方正仿宋_GBK" w:hAnsi="宋体" w:eastAsia="方正仿宋_GBK" w:cs="宋体"/>
          <w:color w:val="000000" w:themeColor="text1"/>
          <w:sz w:val="32"/>
          <w:szCs w:val="32"/>
          <w14:textFill>
            <w14:solidFill>
              <w14:schemeClr w14:val="tx1"/>
            </w14:solidFill>
          </w14:textFill>
        </w:rPr>
      </w:pPr>
      <w:r>
        <w:rPr>
          <w:rFonts w:hint="eastAsia" w:ascii="方正仿宋_GBK" w:hAnsi="宋体" w:eastAsia="方正仿宋_GBK" w:cs="宋体"/>
          <w:color w:val="000000" w:themeColor="text1"/>
          <w:sz w:val="32"/>
          <w:szCs w:val="32"/>
          <w14:textFill>
            <w14:solidFill>
              <w14:schemeClr w14:val="tx1"/>
            </w14:solidFill>
          </w14:textFill>
        </w:rPr>
        <w:t>（二）法定代表人身份证明及授权委托书</w:t>
      </w:r>
    </w:p>
    <w:p w14:paraId="4095112D">
      <w:pPr>
        <w:spacing w:line="360" w:lineRule="auto"/>
        <w:ind w:firstLine="640" w:firstLineChars="200"/>
        <w:rPr>
          <w:rFonts w:ascii="方正仿宋_GBK" w:hAnsi="宋体" w:eastAsia="方正仿宋_GBK"/>
          <w:color w:val="000000" w:themeColor="text1"/>
          <w:sz w:val="32"/>
          <w:szCs w:val="32"/>
          <w14:textFill>
            <w14:solidFill>
              <w14:schemeClr w14:val="tx1"/>
            </w14:solidFill>
          </w14:textFill>
        </w:rPr>
      </w:pPr>
      <w:r>
        <w:rPr>
          <w:rFonts w:hint="eastAsia" w:ascii="方正仿宋_GBK" w:hAnsi="宋体" w:eastAsia="方正仿宋_GBK"/>
          <w:color w:val="000000" w:themeColor="text1"/>
          <w:sz w:val="32"/>
          <w:szCs w:val="32"/>
          <w14:textFill>
            <w14:solidFill>
              <w14:schemeClr w14:val="tx1"/>
            </w14:solidFill>
          </w14:textFill>
        </w:rPr>
        <w:t>（三）</w:t>
      </w:r>
      <w:r>
        <w:rPr>
          <w:rFonts w:hint="eastAsia" w:ascii="方正仿宋_GBK" w:hAnsi="宋体" w:eastAsia="方正仿宋_GBK" w:cs="宋体"/>
          <w:color w:val="000000" w:themeColor="text1"/>
          <w:sz w:val="32"/>
          <w:szCs w:val="32"/>
          <w14:textFill>
            <w14:solidFill>
              <w14:schemeClr w14:val="tx1"/>
            </w14:solidFill>
          </w14:textFill>
        </w:rPr>
        <w:t>资格条件证明资料</w:t>
      </w:r>
    </w:p>
    <w:p w14:paraId="590DFCA2">
      <w:pPr>
        <w:spacing w:line="360" w:lineRule="auto"/>
        <w:ind w:firstLine="640" w:firstLineChars="200"/>
        <w:rPr>
          <w:rFonts w:ascii="方正仿宋_GBK" w:hAnsi="宋体" w:eastAsia="方正仿宋_GBK" w:cs="宋体"/>
          <w:color w:val="000000" w:themeColor="text1"/>
          <w:sz w:val="32"/>
          <w:szCs w:val="32"/>
          <w14:textFill>
            <w14:solidFill>
              <w14:schemeClr w14:val="tx1"/>
            </w14:solidFill>
          </w14:textFill>
        </w:rPr>
      </w:pPr>
      <w:r>
        <w:rPr>
          <w:rFonts w:hint="eastAsia" w:ascii="方正仿宋_GBK" w:hAnsi="宋体" w:eastAsia="方正仿宋_GBK" w:cs="宋体"/>
          <w:color w:val="000000" w:themeColor="text1"/>
          <w:sz w:val="32"/>
          <w:szCs w:val="32"/>
          <w14:textFill>
            <w14:solidFill>
              <w14:schemeClr w14:val="tx1"/>
            </w14:solidFill>
          </w14:textFill>
        </w:rPr>
        <w:t>（四）评选</w:t>
      </w:r>
      <w:r>
        <w:rPr>
          <w:rFonts w:ascii="方正仿宋_GBK" w:hAnsi="宋体" w:eastAsia="方正仿宋_GBK" w:cs="宋体"/>
          <w:color w:val="000000" w:themeColor="text1"/>
          <w:sz w:val="32"/>
          <w:szCs w:val="32"/>
          <w14:textFill>
            <w14:solidFill>
              <w14:schemeClr w14:val="tx1"/>
            </w14:solidFill>
          </w14:textFill>
        </w:rPr>
        <w:t>商务</w:t>
      </w:r>
      <w:r>
        <w:rPr>
          <w:rFonts w:hint="eastAsia" w:ascii="方正仿宋_GBK" w:hAnsi="宋体" w:eastAsia="方正仿宋_GBK" w:cs="宋体"/>
          <w:color w:val="000000" w:themeColor="text1"/>
          <w:sz w:val="32"/>
          <w:szCs w:val="32"/>
          <w14:textFill>
            <w14:solidFill>
              <w14:schemeClr w14:val="tx1"/>
            </w14:solidFill>
          </w14:textFill>
        </w:rPr>
        <w:t>部分</w:t>
      </w:r>
      <w:r>
        <w:rPr>
          <w:rFonts w:ascii="方正仿宋_GBK" w:hAnsi="宋体" w:eastAsia="方正仿宋_GBK" w:cs="宋体"/>
          <w:color w:val="000000" w:themeColor="text1"/>
          <w:sz w:val="32"/>
          <w:szCs w:val="32"/>
          <w14:textFill>
            <w14:solidFill>
              <w14:schemeClr w14:val="tx1"/>
            </w14:solidFill>
          </w14:textFill>
        </w:rPr>
        <w:t>证明材料</w:t>
      </w:r>
      <w:r>
        <w:rPr>
          <w:rFonts w:hint="eastAsia" w:ascii="方正仿宋_GBK" w:hAnsi="宋体" w:eastAsia="方正仿宋_GBK" w:cs="宋体"/>
          <w:color w:val="000000" w:themeColor="text1"/>
          <w:sz w:val="32"/>
          <w:szCs w:val="32"/>
          <w14:textFill>
            <w14:solidFill>
              <w14:schemeClr w14:val="tx1"/>
            </w14:solidFill>
          </w14:textFill>
        </w:rPr>
        <w:t>（如有）</w:t>
      </w:r>
    </w:p>
    <w:p w14:paraId="71F5AF97">
      <w:pPr>
        <w:spacing w:line="360" w:lineRule="auto"/>
        <w:ind w:firstLine="640" w:firstLineChars="200"/>
        <w:rPr>
          <w:rFonts w:ascii="方正仿宋_GBK" w:hAnsi="宋体" w:eastAsia="方正仿宋_GBK" w:cs="宋体"/>
          <w:color w:val="000000" w:themeColor="text1"/>
          <w:sz w:val="32"/>
          <w:szCs w:val="32"/>
          <w14:textFill>
            <w14:solidFill>
              <w14:schemeClr w14:val="tx1"/>
            </w14:solidFill>
          </w14:textFill>
        </w:rPr>
      </w:pPr>
      <w:r>
        <w:rPr>
          <w:rFonts w:hint="eastAsia" w:ascii="方正仿宋_GBK" w:hAnsi="宋体" w:eastAsia="方正仿宋_GBK" w:cs="宋体"/>
          <w:color w:val="000000" w:themeColor="text1"/>
          <w:sz w:val="32"/>
          <w:szCs w:val="32"/>
          <w14:textFill>
            <w14:solidFill>
              <w14:schemeClr w14:val="tx1"/>
            </w14:solidFill>
          </w14:textFill>
        </w:rPr>
        <w:t>（五）其他</w:t>
      </w:r>
      <w:r>
        <w:rPr>
          <w:rFonts w:ascii="方正仿宋_GBK" w:hAnsi="宋体" w:eastAsia="方正仿宋_GBK" w:cs="宋体"/>
          <w:color w:val="000000" w:themeColor="text1"/>
          <w:sz w:val="32"/>
          <w:szCs w:val="32"/>
          <w14:textFill>
            <w14:solidFill>
              <w14:schemeClr w14:val="tx1"/>
            </w14:solidFill>
          </w14:textFill>
        </w:rPr>
        <w:t>资料</w:t>
      </w:r>
    </w:p>
    <w:p w14:paraId="5881D222">
      <w:pPr>
        <w:spacing w:line="360" w:lineRule="auto"/>
        <w:ind w:firstLine="420" w:firstLineChars="200"/>
        <w:rPr>
          <w:rFonts w:ascii="宋体" w:hAnsi="宋体" w:cs="宋体"/>
          <w:color w:val="000000" w:themeColor="text1"/>
          <w:szCs w:val="21"/>
          <w14:textFill>
            <w14:solidFill>
              <w14:schemeClr w14:val="tx1"/>
            </w14:solidFill>
          </w14:textFill>
        </w:rPr>
      </w:pPr>
    </w:p>
    <w:p w14:paraId="16D9DA51">
      <w:pPr>
        <w:tabs>
          <w:tab w:val="left" w:pos="2580"/>
          <w:tab w:val="left" w:pos="5940"/>
        </w:tabs>
        <w:autoSpaceDE w:val="0"/>
        <w:autoSpaceDN w:val="0"/>
        <w:adjustRightInd w:val="0"/>
        <w:snapToGrid w:val="0"/>
        <w:spacing w:line="360" w:lineRule="auto"/>
        <w:ind w:firstLine="2940"/>
        <w:jc w:val="left"/>
        <w:rPr>
          <w:rFonts w:ascii="宋体" w:hAnsi="宋体" w:cs="宋体"/>
          <w:color w:val="000000" w:themeColor="text1"/>
          <w:kern w:val="0"/>
          <w:szCs w:val="21"/>
          <w:u w:val="single"/>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br w:type="page"/>
      </w:r>
    </w:p>
    <w:p w14:paraId="462C9255">
      <w:pPr>
        <w:jc w:val="center"/>
        <w:rPr>
          <w:rFonts w:eastAsia="方正仿宋_GBK"/>
          <w:b/>
          <w:color w:val="000000" w:themeColor="text1"/>
          <w:sz w:val="32"/>
          <w:szCs w:val="32"/>
          <w14:textFill>
            <w14:solidFill>
              <w14:schemeClr w14:val="tx1"/>
            </w14:solidFill>
          </w14:textFill>
        </w:rPr>
      </w:pPr>
    </w:p>
    <w:p w14:paraId="7B2F6B40">
      <w:pPr>
        <w:jc w:val="center"/>
        <w:rPr>
          <w:rFonts w:eastAsia="方正仿宋_GBK"/>
          <w:b/>
          <w:color w:val="000000" w:themeColor="text1"/>
          <w:sz w:val="32"/>
          <w:szCs w:val="32"/>
          <w14:textFill>
            <w14:solidFill>
              <w14:schemeClr w14:val="tx1"/>
            </w14:solidFill>
          </w14:textFill>
        </w:rPr>
      </w:pPr>
      <w:r>
        <w:rPr>
          <w:rFonts w:eastAsia="方正仿宋_GBK"/>
          <w:b/>
          <w:color w:val="000000" w:themeColor="text1"/>
          <w:sz w:val="32"/>
          <w:szCs w:val="32"/>
          <w14:textFill>
            <w14:solidFill>
              <w14:schemeClr w14:val="tx1"/>
            </w14:solidFill>
          </w14:textFill>
        </w:rPr>
        <w:t>（一）竞选函</w:t>
      </w:r>
    </w:p>
    <w:p w14:paraId="552DE550">
      <w:pPr>
        <w:rPr>
          <w:rFonts w:eastAsia="方正仿宋_GBK"/>
          <w:color w:val="000000" w:themeColor="text1"/>
          <w:sz w:val="32"/>
          <w:szCs w:val="32"/>
          <w:u w:val="single"/>
          <w14:textFill>
            <w14:solidFill>
              <w14:schemeClr w14:val="tx1"/>
            </w14:solidFill>
          </w14:textFill>
        </w:rPr>
      </w:pPr>
    </w:p>
    <w:p w14:paraId="79BBBE38">
      <w:pPr>
        <w:rPr>
          <w:rFonts w:eastAsia="方正仿宋_GBK"/>
          <w:color w:val="000000" w:themeColor="text1"/>
          <w:sz w:val="32"/>
          <w:szCs w:val="32"/>
          <w:u w:val="single"/>
          <w14:textFill>
            <w14:solidFill>
              <w14:schemeClr w14:val="tx1"/>
            </w14:solidFill>
          </w14:textFill>
        </w:rPr>
      </w:pPr>
      <w:r>
        <w:rPr>
          <w:rFonts w:eastAsia="方正仿宋_GBK"/>
          <w:color w:val="000000" w:themeColor="text1"/>
          <w:sz w:val="32"/>
          <w:szCs w:val="32"/>
          <w:u w:val="single"/>
          <w14:textFill>
            <w14:solidFill>
              <w14:schemeClr w14:val="tx1"/>
            </w14:solidFill>
          </w14:textFill>
        </w:rPr>
        <w:t>重庆城市综合交通枢纽开发投资有限公司：</w:t>
      </w:r>
    </w:p>
    <w:p w14:paraId="2E4C17AA">
      <w:pPr>
        <w:rPr>
          <w:rFonts w:eastAsia="方正仿宋_GBK"/>
          <w:color w:val="000000" w:themeColor="text1"/>
          <w:sz w:val="32"/>
          <w:szCs w:val="32"/>
          <w14:textFill>
            <w14:solidFill>
              <w14:schemeClr w14:val="tx1"/>
            </w14:solidFill>
          </w14:textFill>
        </w:rPr>
      </w:pPr>
    </w:p>
    <w:p w14:paraId="47D01377">
      <w:pPr>
        <w:spacing w:line="560" w:lineRule="exact"/>
        <w:ind w:firstLine="640" w:firstLineChars="200"/>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根据贵方《</w:t>
      </w:r>
      <w:r>
        <w:rPr>
          <w:rFonts w:hint="eastAsia" w:eastAsia="方正仿宋_GBK"/>
          <w:color w:val="000000" w:themeColor="text1"/>
          <w:sz w:val="32"/>
          <w:szCs w:val="32"/>
          <w14:textFill>
            <w14:solidFill>
              <w14:schemeClr w14:val="tx1"/>
            </w14:solidFill>
          </w14:textFill>
        </w:rPr>
        <w:t>*</w:t>
      </w:r>
      <w:r>
        <w:rPr>
          <w:rFonts w:eastAsia="方正仿宋_GBK"/>
          <w:color w:val="000000" w:themeColor="text1"/>
          <w:sz w:val="32"/>
          <w:szCs w:val="32"/>
          <w14:textFill>
            <w14:solidFill>
              <w14:schemeClr w14:val="tx1"/>
            </w14:solidFill>
          </w14:textFill>
        </w:rPr>
        <w:t>******》的要求，本公司正式授权的下述签字人（姓名和职务）代表本公司（竞选人名称），提交本竞选函。</w:t>
      </w:r>
    </w:p>
    <w:p w14:paraId="0BC09731">
      <w:pPr>
        <w:spacing w:line="560" w:lineRule="exact"/>
        <w:ind w:firstLine="640" w:firstLineChars="200"/>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据此函，签字人兹宣布同意如下：</w:t>
      </w:r>
    </w:p>
    <w:p w14:paraId="78EDA3AD">
      <w:pPr>
        <w:numPr>
          <w:ilvl w:val="255"/>
          <w:numId w:val="0"/>
        </w:numPr>
        <w:spacing w:line="560" w:lineRule="exact"/>
        <w:ind w:firstLine="640" w:firstLineChars="200"/>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(1)愿意接受比选文件邀请函中费用支付方式及所附合同条款，</w:t>
      </w:r>
      <w:r>
        <w:rPr>
          <w:rFonts w:hint="eastAsia" w:eastAsia="方正仿宋_GBK"/>
          <w:color w:val="000000" w:themeColor="text1"/>
          <w:sz w:val="32"/>
          <w:szCs w:val="32"/>
          <w14:textFill>
            <w14:solidFill>
              <w14:schemeClr w14:val="tx1"/>
            </w14:solidFill>
          </w14:textFill>
        </w:rPr>
        <w:t>并按照</w:t>
      </w:r>
      <w:r>
        <w:rPr>
          <w:rFonts w:eastAsia="方正仿宋_GBK"/>
          <w:color w:val="000000" w:themeColor="text1"/>
          <w:sz w:val="32"/>
          <w:szCs w:val="32"/>
          <w14:textFill>
            <w14:solidFill>
              <w14:schemeClr w14:val="tx1"/>
            </w14:solidFill>
          </w14:textFill>
        </w:rPr>
        <w:t>金额</w:t>
      </w:r>
      <w:r>
        <w:rPr>
          <w:rFonts w:eastAsia="方正仿宋_GBK"/>
          <w:color w:val="000000" w:themeColor="text1"/>
          <w:sz w:val="32"/>
          <w:szCs w:val="32"/>
          <w:shd w:val="clear" w:color="auto" w:fill="FFFFFF"/>
          <w14:textFill>
            <w14:solidFill>
              <w14:schemeClr w14:val="tx1"/>
            </w14:solidFill>
          </w14:textFill>
        </w:rPr>
        <w:t>¥</w:t>
      </w:r>
      <w:r>
        <w:rPr>
          <w:rFonts w:eastAsia="方正仿宋_GBK"/>
          <w:color w:val="000000" w:themeColor="text1"/>
          <w:sz w:val="32"/>
          <w:szCs w:val="32"/>
          <w14:textFill>
            <w14:solidFill>
              <w14:schemeClr w14:val="tx1"/>
            </w14:solidFill>
          </w14:textFill>
        </w:rPr>
        <w:t>万元作为本项目报价。</w:t>
      </w:r>
    </w:p>
    <w:p w14:paraId="58AA460F">
      <w:pPr>
        <w:numPr>
          <w:ilvl w:val="255"/>
          <w:numId w:val="0"/>
        </w:numPr>
        <w:spacing w:line="560" w:lineRule="exact"/>
        <w:ind w:firstLine="640" w:firstLineChars="200"/>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（报价保留小数点后两位，第三位四舍五入；不足两位小数的按实际位数保留；如保留位数超过两位小数的按照四舍五入的原则进行修正，不作为否决竞选条件。）</w:t>
      </w:r>
    </w:p>
    <w:p w14:paraId="00A7E2B7">
      <w:pPr>
        <w:numPr>
          <w:ilvl w:val="255"/>
          <w:numId w:val="0"/>
        </w:numPr>
        <w:spacing w:line="560" w:lineRule="exact"/>
        <w:ind w:firstLine="640" w:firstLineChars="200"/>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(2)我司承诺满足贵单位比选邀请函中的“竞选人资格要求”</w:t>
      </w:r>
      <w:r>
        <w:rPr>
          <w:rFonts w:eastAsia="方正仿宋_GBK"/>
          <w:color w:val="000000" w:themeColor="text1"/>
          <w:sz w:val="32"/>
          <w:szCs w:val="32"/>
          <w14:textFill>
            <w14:solidFill>
              <w14:schemeClr w14:val="tx1"/>
            </w14:solidFill>
          </w14:textFill>
        </w:rPr>
        <w:sym w:font="Wingdings" w:char="00A8"/>
      </w:r>
      <w:r>
        <w:rPr>
          <w:rFonts w:eastAsia="方正仿宋_GBK"/>
          <w:color w:val="000000" w:themeColor="text1"/>
          <w:sz w:val="32"/>
          <w:szCs w:val="32"/>
          <w14:textFill>
            <w14:solidFill>
              <w14:schemeClr w14:val="tx1"/>
            </w14:solidFill>
          </w14:textFill>
        </w:rPr>
        <w:t>资质要求</w:t>
      </w:r>
      <w:r>
        <w:rPr>
          <w:rFonts w:eastAsia="方正仿宋_GBK"/>
          <w:color w:val="000000" w:themeColor="text1"/>
          <w:sz w:val="32"/>
          <w:szCs w:val="32"/>
          <w14:textFill>
            <w14:solidFill>
              <w14:schemeClr w14:val="tx1"/>
            </w14:solidFill>
          </w14:textFill>
        </w:rPr>
        <w:sym w:font="Wingdings" w:char="00A8"/>
      </w:r>
      <w:r>
        <w:rPr>
          <w:rFonts w:eastAsia="方正仿宋_GBK"/>
          <w:color w:val="000000" w:themeColor="text1"/>
          <w:sz w:val="32"/>
          <w:szCs w:val="32"/>
          <w14:textFill>
            <w14:solidFill>
              <w14:schemeClr w14:val="tx1"/>
            </w14:solidFill>
          </w14:textFill>
        </w:rPr>
        <w:t>业绩要求</w:t>
      </w:r>
      <w:r>
        <w:rPr>
          <w:rFonts w:eastAsia="方正仿宋_GBK"/>
          <w:color w:val="000000" w:themeColor="text1"/>
          <w:sz w:val="32"/>
          <w:szCs w:val="32"/>
          <w14:textFill>
            <w14:solidFill>
              <w14:schemeClr w14:val="tx1"/>
            </w14:solidFill>
          </w14:textFill>
        </w:rPr>
        <w:sym w:font="Wingdings" w:char="00A8"/>
      </w:r>
      <w:r>
        <w:rPr>
          <w:rFonts w:eastAsia="方正仿宋_GBK"/>
          <w:color w:val="000000" w:themeColor="text1"/>
          <w:sz w:val="32"/>
          <w:szCs w:val="32"/>
          <w14:textFill>
            <w14:solidFill>
              <w14:schemeClr w14:val="tx1"/>
            </w14:solidFill>
          </w14:textFill>
        </w:rPr>
        <w:t>人员要求的指标（勾选）。</w:t>
      </w:r>
    </w:p>
    <w:p w14:paraId="31F2F22E">
      <w:pPr>
        <w:spacing w:line="560" w:lineRule="exact"/>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 xml:space="preserve">    (3)我们已详细阅读了竞选函全部内容，我们知道必须放弃提出含糊不清或误解的问题的权利。</w:t>
      </w:r>
    </w:p>
    <w:p w14:paraId="75AE4A0F">
      <w:pPr>
        <w:spacing w:line="560" w:lineRule="exact"/>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 xml:space="preserve">    (4)我们保证根据规定履行合同责任和义务，不得要求变更我司所报金额。</w:t>
      </w:r>
    </w:p>
    <w:p w14:paraId="7A4F471E">
      <w:pPr>
        <w:spacing w:line="560" w:lineRule="exact"/>
        <w:ind w:firstLine="570"/>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(5)本竞选函自开启之日起至项目全部完成之日内有效。</w:t>
      </w:r>
    </w:p>
    <w:p w14:paraId="6BF7EC46">
      <w:pPr>
        <w:spacing w:line="560" w:lineRule="exact"/>
        <w:ind w:firstLine="570"/>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(6)我方在此声明，所递交的竞选文件及有关资料内容完整、真实和准确。同时我方承诺接受比选文件及附件、答疑及补遗通知中所有的内容。</w:t>
      </w:r>
    </w:p>
    <w:p w14:paraId="6F26C7A3">
      <w:pPr>
        <w:spacing w:line="600" w:lineRule="exact"/>
        <w:ind w:firstLine="4160" w:firstLineChars="1300"/>
        <w:rPr>
          <w:rFonts w:hint="eastAsia" w:eastAsia="方正仿宋_GBK"/>
          <w:color w:val="000000" w:themeColor="text1"/>
          <w:sz w:val="32"/>
          <w:szCs w:val="32"/>
          <w14:textFill>
            <w14:solidFill>
              <w14:schemeClr w14:val="tx1"/>
            </w14:solidFill>
          </w14:textFill>
        </w:rPr>
      </w:pPr>
    </w:p>
    <w:p w14:paraId="5B3DEE78">
      <w:pPr>
        <w:spacing w:line="600" w:lineRule="exact"/>
        <w:ind w:firstLine="4160" w:firstLineChars="1300"/>
        <w:rPr>
          <w:rFonts w:hint="eastAsia" w:eastAsia="方正仿宋_GBK"/>
          <w:color w:val="000000" w:themeColor="text1"/>
          <w:sz w:val="32"/>
          <w:szCs w:val="32"/>
          <w14:textFill>
            <w14:solidFill>
              <w14:schemeClr w14:val="tx1"/>
            </w14:solidFill>
          </w14:textFill>
        </w:rPr>
      </w:pPr>
    </w:p>
    <w:p w14:paraId="780833E7">
      <w:pPr>
        <w:spacing w:line="600" w:lineRule="exact"/>
        <w:ind w:firstLine="4160" w:firstLineChars="1300"/>
        <w:rPr>
          <w:rFonts w:hint="eastAsia" w:eastAsia="方正仿宋_GBK"/>
          <w:color w:val="000000" w:themeColor="text1"/>
          <w:sz w:val="32"/>
          <w:szCs w:val="32"/>
          <w14:textFill>
            <w14:solidFill>
              <w14:schemeClr w14:val="tx1"/>
            </w14:solidFill>
          </w14:textFill>
        </w:rPr>
      </w:pPr>
    </w:p>
    <w:p w14:paraId="7C46B83D">
      <w:pPr>
        <w:spacing w:line="600" w:lineRule="exact"/>
        <w:ind w:firstLine="4160" w:firstLineChars="1300"/>
        <w:jc w:val="left"/>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竞选人全称（公章）：</w:t>
      </w:r>
    </w:p>
    <w:p w14:paraId="74B9CB83">
      <w:pPr>
        <w:spacing w:line="600" w:lineRule="exact"/>
        <w:ind w:firstLine="5600" w:firstLineChars="1750"/>
        <w:jc w:val="left"/>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通信地址：</w:t>
      </w:r>
    </w:p>
    <w:p w14:paraId="2A7990D2">
      <w:pPr>
        <w:spacing w:line="600" w:lineRule="exact"/>
        <w:ind w:firstLine="5280" w:firstLineChars="1650"/>
        <w:jc w:val="left"/>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电话、传真：</w:t>
      </w:r>
    </w:p>
    <w:p w14:paraId="1E515DB0">
      <w:pPr>
        <w:spacing w:line="600" w:lineRule="exact"/>
        <w:ind w:firstLine="1600" w:firstLineChars="500"/>
        <w:jc w:val="left"/>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 xml:space="preserve">竞选人法定代表人或授权代理人(签字): </w:t>
      </w:r>
    </w:p>
    <w:p w14:paraId="2071F9B7">
      <w:pPr>
        <w:spacing w:line="600" w:lineRule="exact"/>
        <w:ind w:firstLine="6400" w:firstLineChars="2000"/>
        <w:jc w:val="left"/>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日期：</w:t>
      </w:r>
    </w:p>
    <w:p w14:paraId="267CA9F8">
      <w:pPr>
        <w:pStyle w:val="2"/>
      </w:pPr>
    </w:p>
    <w:p w14:paraId="51FC66DC"/>
    <w:p w14:paraId="757299A9">
      <w:pPr>
        <w:pStyle w:val="2"/>
      </w:pPr>
    </w:p>
    <w:p w14:paraId="30A786BB"/>
    <w:p w14:paraId="259A63DA">
      <w:pPr>
        <w:pStyle w:val="2"/>
      </w:pPr>
    </w:p>
    <w:p w14:paraId="054E4170"/>
    <w:p w14:paraId="3D7B4346">
      <w:pPr>
        <w:pStyle w:val="2"/>
      </w:pPr>
    </w:p>
    <w:p w14:paraId="7F69A153"/>
    <w:p w14:paraId="4E65147A">
      <w:pPr>
        <w:pStyle w:val="2"/>
      </w:pPr>
    </w:p>
    <w:p w14:paraId="0E807C4D"/>
    <w:p w14:paraId="44C1692F">
      <w:pPr>
        <w:pStyle w:val="2"/>
      </w:pPr>
    </w:p>
    <w:p w14:paraId="489EF398"/>
    <w:p w14:paraId="2B5FC766">
      <w:pPr>
        <w:pStyle w:val="2"/>
      </w:pPr>
    </w:p>
    <w:p w14:paraId="728DAA6D"/>
    <w:p w14:paraId="7CAC60B8">
      <w:pPr>
        <w:pStyle w:val="2"/>
      </w:pPr>
    </w:p>
    <w:p w14:paraId="5B7127CE"/>
    <w:p w14:paraId="64270D33">
      <w:pPr>
        <w:pStyle w:val="2"/>
      </w:pPr>
    </w:p>
    <w:p w14:paraId="074A601C"/>
    <w:p w14:paraId="27998D03">
      <w:pPr>
        <w:pStyle w:val="2"/>
      </w:pPr>
    </w:p>
    <w:p w14:paraId="5E2AAA97"/>
    <w:p w14:paraId="5EEB8E1C">
      <w:pPr>
        <w:pStyle w:val="2"/>
      </w:pPr>
    </w:p>
    <w:p w14:paraId="6621F620"/>
    <w:p w14:paraId="5154DC1B">
      <w:pPr>
        <w:pStyle w:val="2"/>
      </w:pPr>
    </w:p>
    <w:p w14:paraId="786022AD"/>
    <w:p w14:paraId="4FF5CB8B">
      <w:pPr>
        <w:pStyle w:val="2"/>
      </w:pPr>
    </w:p>
    <w:p w14:paraId="026E5EE1"/>
    <w:p w14:paraId="0FDB465E">
      <w:pPr>
        <w:pStyle w:val="2"/>
      </w:pPr>
    </w:p>
    <w:p w14:paraId="49538937">
      <w:pPr>
        <w:spacing w:line="600" w:lineRule="exact"/>
        <w:jc w:val="left"/>
        <w:rPr>
          <w:rFonts w:eastAsia="方正仿宋_GBK"/>
          <w:sz w:val="32"/>
          <w:szCs w:val="32"/>
        </w:rPr>
      </w:pPr>
      <w:r>
        <w:rPr>
          <w:rFonts w:eastAsia="方正仿宋_GBK"/>
          <w:color w:val="000000" w:themeColor="text1"/>
          <w:sz w:val="32"/>
          <w:szCs w:val="32"/>
          <w14:textFill>
            <w14:solidFill>
              <w14:schemeClr w14:val="tx1"/>
            </w14:solidFill>
          </w14:textFill>
        </w:rPr>
        <w:br w:type="page"/>
      </w:r>
      <w:r>
        <w:rPr>
          <w:rFonts w:hint="eastAsia" w:eastAsia="方正仿宋_GBK"/>
          <w:sz w:val="32"/>
          <w:szCs w:val="32"/>
        </w:rPr>
        <w:t>竞选函表</w:t>
      </w:r>
      <w:r>
        <w:rPr>
          <w:rFonts w:eastAsia="方正仿宋_GBK"/>
          <w:sz w:val="32"/>
          <w:szCs w:val="32"/>
        </w:rPr>
        <w:t>（</w:t>
      </w:r>
      <w:r>
        <w:rPr>
          <w:rFonts w:hint="eastAsia" w:eastAsia="方正仿宋_GBK"/>
          <w:sz w:val="32"/>
          <w:szCs w:val="32"/>
        </w:rPr>
        <w:t>如有</w:t>
      </w:r>
      <w:r>
        <w:rPr>
          <w:rFonts w:eastAsia="方正仿宋_GBK"/>
          <w:sz w:val="32"/>
          <w:szCs w:val="32"/>
        </w:rPr>
        <w:t>）</w:t>
      </w:r>
    </w:p>
    <w:p w14:paraId="336E01F3">
      <w:pPr>
        <w:pStyle w:val="2"/>
        <w:rPr>
          <w:b/>
          <w:bCs/>
          <w:sz w:val="32"/>
          <w:szCs w:val="32"/>
        </w:rPr>
      </w:pPr>
      <w:r>
        <w:rPr>
          <w:rFonts w:hint="eastAsia" w:eastAsia="方正仿宋_GBK"/>
          <w:b/>
          <w:bCs/>
          <w:sz w:val="32"/>
          <w:szCs w:val="32"/>
        </w:rPr>
        <w:t>报价清单</w:t>
      </w:r>
    </w:p>
    <w:p w14:paraId="71B46187">
      <w:pPr>
        <w:rPr>
          <w:rFonts w:ascii="宋体" w:hAnsi="宋体"/>
        </w:rPr>
      </w:pPr>
    </w:p>
    <w:tbl>
      <w:tblPr>
        <w:tblStyle w:val="24"/>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126"/>
        <w:gridCol w:w="1417"/>
        <w:gridCol w:w="1701"/>
        <w:gridCol w:w="1701"/>
        <w:gridCol w:w="1134"/>
      </w:tblGrid>
      <w:tr w14:paraId="1FCF2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1101" w:type="dxa"/>
          </w:tcPr>
          <w:p w14:paraId="4D02F708">
            <w:pPr>
              <w:spacing w:line="600" w:lineRule="exact"/>
              <w:jc w:val="center"/>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序号</w:t>
            </w:r>
          </w:p>
        </w:tc>
        <w:tc>
          <w:tcPr>
            <w:tcW w:w="2126" w:type="dxa"/>
          </w:tcPr>
          <w:p w14:paraId="7582F8C6">
            <w:pPr>
              <w:spacing w:line="600" w:lineRule="exact"/>
              <w:jc w:val="center"/>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清单名称</w:t>
            </w:r>
          </w:p>
        </w:tc>
        <w:tc>
          <w:tcPr>
            <w:tcW w:w="1417" w:type="dxa"/>
          </w:tcPr>
          <w:p w14:paraId="603601D8">
            <w:pPr>
              <w:spacing w:line="600" w:lineRule="exact"/>
              <w:jc w:val="center"/>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数量</w:t>
            </w:r>
          </w:p>
        </w:tc>
        <w:tc>
          <w:tcPr>
            <w:tcW w:w="1701" w:type="dxa"/>
          </w:tcPr>
          <w:p w14:paraId="4D57149F">
            <w:pPr>
              <w:spacing w:line="600" w:lineRule="exact"/>
              <w:jc w:val="center"/>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单价（元）</w:t>
            </w:r>
          </w:p>
        </w:tc>
        <w:tc>
          <w:tcPr>
            <w:tcW w:w="1701" w:type="dxa"/>
          </w:tcPr>
          <w:p w14:paraId="3C78A2B3">
            <w:pPr>
              <w:spacing w:line="600" w:lineRule="exact"/>
              <w:jc w:val="center"/>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合价（元）</w:t>
            </w:r>
          </w:p>
        </w:tc>
        <w:tc>
          <w:tcPr>
            <w:tcW w:w="1134" w:type="dxa"/>
          </w:tcPr>
          <w:p w14:paraId="6A44B623">
            <w:pPr>
              <w:spacing w:line="600" w:lineRule="exact"/>
              <w:jc w:val="center"/>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备注</w:t>
            </w:r>
          </w:p>
        </w:tc>
      </w:tr>
      <w:tr w14:paraId="21195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2" w:hRule="atLeast"/>
        </w:trPr>
        <w:tc>
          <w:tcPr>
            <w:tcW w:w="1101" w:type="dxa"/>
          </w:tcPr>
          <w:p w14:paraId="13F01E72">
            <w:pPr>
              <w:rPr>
                <w:rFonts w:ascii="Calibri" w:hAnsi="Calibri"/>
              </w:rPr>
            </w:pPr>
          </w:p>
        </w:tc>
        <w:tc>
          <w:tcPr>
            <w:tcW w:w="2126" w:type="dxa"/>
          </w:tcPr>
          <w:p w14:paraId="0046F110">
            <w:pPr>
              <w:rPr>
                <w:rFonts w:ascii="Calibri" w:hAnsi="Calibri"/>
              </w:rPr>
            </w:pPr>
          </w:p>
        </w:tc>
        <w:tc>
          <w:tcPr>
            <w:tcW w:w="1417" w:type="dxa"/>
          </w:tcPr>
          <w:p w14:paraId="585F0068">
            <w:pPr>
              <w:rPr>
                <w:rFonts w:ascii="Calibri" w:hAnsi="Calibri"/>
              </w:rPr>
            </w:pPr>
          </w:p>
        </w:tc>
        <w:tc>
          <w:tcPr>
            <w:tcW w:w="1701" w:type="dxa"/>
          </w:tcPr>
          <w:p w14:paraId="5211E09A">
            <w:pPr>
              <w:rPr>
                <w:rFonts w:ascii="Calibri" w:hAnsi="Calibri"/>
              </w:rPr>
            </w:pPr>
          </w:p>
        </w:tc>
        <w:tc>
          <w:tcPr>
            <w:tcW w:w="1701" w:type="dxa"/>
          </w:tcPr>
          <w:p w14:paraId="5CE237CA">
            <w:pPr>
              <w:rPr>
                <w:rFonts w:ascii="Calibri" w:hAnsi="Calibri"/>
              </w:rPr>
            </w:pPr>
          </w:p>
        </w:tc>
        <w:tc>
          <w:tcPr>
            <w:tcW w:w="1134" w:type="dxa"/>
          </w:tcPr>
          <w:p w14:paraId="239BBB2F">
            <w:pPr>
              <w:rPr>
                <w:rFonts w:ascii="Calibri" w:hAnsi="Calibri"/>
              </w:rPr>
            </w:pPr>
          </w:p>
        </w:tc>
      </w:tr>
      <w:tr w14:paraId="5B244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2" w:hRule="atLeast"/>
        </w:trPr>
        <w:tc>
          <w:tcPr>
            <w:tcW w:w="1101" w:type="dxa"/>
          </w:tcPr>
          <w:p w14:paraId="60067BDC">
            <w:pPr>
              <w:rPr>
                <w:rFonts w:ascii="Calibri" w:hAnsi="Calibri"/>
              </w:rPr>
            </w:pPr>
          </w:p>
        </w:tc>
        <w:tc>
          <w:tcPr>
            <w:tcW w:w="2126" w:type="dxa"/>
          </w:tcPr>
          <w:p w14:paraId="428F416C">
            <w:pPr>
              <w:rPr>
                <w:rFonts w:ascii="Calibri" w:hAnsi="Calibri"/>
              </w:rPr>
            </w:pPr>
          </w:p>
        </w:tc>
        <w:tc>
          <w:tcPr>
            <w:tcW w:w="1417" w:type="dxa"/>
          </w:tcPr>
          <w:p w14:paraId="6DE1DA49">
            <w:pPr>
              <w:rPr>
                <w:rFonts w:ascii="Calibri" w:hAnsi="Calibri"/>
              </w:rPr>
            </w:pPr>
          </w:p>
        </w:tc>
        <w:tc>
          <w:tcPr>
            <w:tcW w:w="1701" w:type="dxa"/>
          </w:tcPr>
          <w:p w14:paraId="3F6796D9">
            <w:pPr>
              <w:rPr>
                <w:rFonts w:ascii="Calibri" w:hAnsi="Calibri"/>
              </w:rPr>
            </w:pPr>
          </w:p>
        </w:tc>
        <w:tc>
          <w:tcPr>
            <w:tcW w:w="1701" w:type="dxa"/>
          </w:tcPr>
          <w:p w14:paraId="343C6557">
            <w:pPr>
              <w:rPr>
                <w:rFonts w:ascii="Calibri" w:hAnsi="Calibri"/>
              </w:rPr>
            </w:pPr>
          </w:p>
        </w:tc>
        <w:tc>
          <w:tcPr>
            <w:tcW w:w="1134" w:type="dxa"/>
          </w:tcPr>
          <w:p w14:paraId="7B0E30A0">
            <w:pPr>
              <w:rPr>
                <w:rFonts w:ascii="Calibri" w:hAnsi="Calibri"/>
              </w:rPr>
            </w:pPr>
          </w:p>
        </w:tc>
      </w:tr>
      <w:tr w14:paraId="5A2A3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2" w:hRule="atLeast"/>
        </w:trPr>
        <w:tc>
          <w:tcPr>
            <w:tcW w:w="1101" w:type="dxa"/>
          </w:tcPr>
          <w:p w14:paraId="701F319D">
            <w:pPr>
              <w:rPr>
                <w:rFonts w:ascii="Calibri" w:hAnsi="Calibri"/>
              </w:rPr>
            </w:pPr>
          </w:p>
        </w:tc>
        <w:tc>
          <w:tcPr>
            <w:tcW w:w="2126" w:type="dxa"/>
          </w:tcPr>
          <w:p w14:paraId="5C56F8AF">
            <w:pPr>
              <w:rPr>
                <w:rFonts w:ascii="Calibri" w:hAnsi="Calibri"/>
              </w:rPr>
            </w:pPr>
          </w:p>
        </w:tc>
        <w:tc>
          <w:tcPr>
            <w:tcW w:w="1417" w:type="dxa"/>
          </w:tcPr>
          <w:p w14:paraId="7F015F6C">
            <w:pPr>
              <w:rPr>
                <w:rFonts w:ascii="Calibri" w:hAnsi="Calibri"/>
              </w:rPr>
            </w:pPr>
          </w:p>
        </w:tc>
        <w:tc>
          <w:tcPr>
            <w:tcW w:w="1701" w:type="dxa"/>
          </w:tcPr>
          <w:p w14:paraId="656E006A">
            <w:pPr>
              <w:rPr>
                <w:rFonts w:ascii="Calibri" w:hAnsi="Calibri"/>
              </w:rPr>
            </w:pPr>
          </w:p>
        </w:tc>
        <w:tc>
          <w:tcPr>
            <w:tcW w:w="1701" w:type="dxa"/>
          </w:tcPr>
          <w:p w14:paraId="60D99411">
            <w:pPr>
              <w:rPr>
                <w:rFonts w:ascii="Calibri" w:hAnsi="Calibri"/>
              </w:rPr>
            </w:pPr>
          </w:p>
        </w:tc>
        <w:tc>
          <w:tcPr>
            <w:tcW w:w="1134" w:type="dxa"/>
          </w:tcPr>
          <w:p w14:paraId="1D0A8434">
            <w:pPr>
              <w:rPr>
                <w:rFonts w:ascii="Calibri" w:hAnsi="Calibri"/>
              </w:rPr>
            </w:pPr>
          </w:p>
        </w:tc>
      </w:tr>
      <w:tr w14:paraId="4D196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2" w:hRule="atLeast"/>
        </w:trPr>
        <w:tc>
          <w:tcPr>
            <w:tcW w:w="1101" w:type="dxa"/>
          </w:tcPr>
          <w:p w14:paraId="00FAD710">
            <w:pPr>
              <w:rPr>
                <w:rFonts w:ascii="Calibri" w:hAnsi="Calibri"/>
              </w:rPr>
            </w:pPr>
          </w:p>
        </w:tc>
        <w:tc>
          <w:tcPr>
            <w:tcW w:w="2126" w:type="dxa"/>
          </w:tcPr>
          <w:p w14:paraId="57479AB3">
            <w:pPr>
              <w:rPr>
                <w:rFonts w:ascii="Calibri" w:hAnsi="Calibri"/>
              </w:rPr>
            </w:pPr>
          </w:p>
        </w:tc>
        <w:tc>
          <w:tcPr>
            <w:tcW w:w="1417" w:type="dxa"/>
          </w:tcPr>
          <w:p w14:paraId="67C1A0D7">
            <w:pPr>
              <w:rPr>
                <w:rFonts w:ascii="Calibri" w:hAnsi="Calibri"/>
              </w:rPr>
            </w:pPr>
          </w:p>
        </w:tc>
        <w:tc>
          <w:tcPr>
            <w:tcW w:w="1701" w:type="dxa"/>
          </w:tcPr>
          <w:p w14:paraId="10830AAD">
            <w:pPr>
              <w:rPr>
                <w:rFonts w:ascii="Calibri" w:hAnsi="Calibri"/>
              </w:rPr>
            </w:pPr>
          </w:p>
        </w:tc>
        <w:tc>
          <w:tcPr>
            <w:tcW w:w="1701" w:type="dxa"/>
          </w:tcPr>
          <w:p w14:paraId="26DAE5C1">
            <w:pPr>
              <w:rPr>
                <w:rFonts w:ascii="Calibri" w:hAnsi="Calibri"/>
              </w:rPr>
            </w:pPr>
          </w:p>
        </w:tc>
        <w:tc>
          <w:tcPr>
            <w:tcW w:w="1134" w:type="dxa"/>
          </w:tcPr>
          <w:p w14:paraId="2F09BD83">
            <w:pPr>
              <w:rPr>
                <w:rFonts w:ascii="Calibri" w:hAnsi="Calibri"/>
              </w:rPr>
            </w:pPr>
          </w:p>
        </w:tc>
      </w:tr>
      <w:tr w14:paraId="56141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2" w:hRule="atLeast"/>
        </w:trPr>
        <w:tc>
          <w:tcPr>
            <w:tcW w:w="1101" w:type="dxa"/>
          </w:tcPr>
          <w:p w14:paraId="0BFA2CC5">
            <w:pPr>
              <w:rPr>
                <w:rFonts w:ascii="Calibri" w:hAnsi="Calibri"/>
              </w:rPr>
            </w:pPr>
          </w:p>
        </w:tc>
        <w:tc>
          <w:tcPr>
            <w:tcW w:w="2126" w:type="dxa"/>
          </w:tcPr>
          <w:p w14:paraId="70A484F7">
            <w:pPr>
              <w:rPr>
                <w:rFonts w:ascii="Calibri" w:hAnsi="Calibri"/>
              </w:rPr>
            </w:pPr>
          </w:p>
        </w:tc>
        <w:tc>
          <w:tcPr>
            <w:tcW w:w="1417" w:type="dxa"/>
          </w:tcPr>
          <w:p w14:paraId="0CCD384F">
            <w:pPr>
              <w:rPr>
                <w:rFonts w:ascii="Calibri" w:hAnsi="Calibri"/>
              </w:rPr>
            </w:pPr>
          </w:p>
        </w:tc>
        <w:tc>
          <w:tcPr>
            <w:tcW w:w="1701" w:type="dxa"/>
          </w:tcPr>
          <w:p w14:paraId="62E94C94">
            <w:pPr>
              <w:rPr>
                <w:rFonts w:ascii="Calibri" w:hAnsi="Calibri"/>
              </w:rPr>
            </w:pPr>
          </w:p>
        </w:tc>
        <w:tc>
          <w:tcPr>
            <w:tcW w:w="1701" w:type="dxa"/>
          </w:tcPr>
          <w:p w14:paraId="34049B8A">
            <w:pPr>
              <w:rPr>
                <w:rFonts w:ascii="Calibri" w:hAnsi="Calibri"/>
              </w:rPr>
            </w:pPr>
          </w:p>
        </w:tc>
        <w:tc>
          <w:tcPr>
            <w:tcW w:w="1134" w:type="dxa"/>
          </w:tcPr>
          <w:p w14:paraId="73085413">
            <w:pPr>
              <w:rPr>
                <w:rFonts w:ascii="Calibri" w:hAnsi="Calibri"/>
              </w:rPr>
            </w:pPr>
          </w:p>
        </w:tc>
      </w:tr>
      <w:tr w14:paraId="266C2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2" w:hRule="atLeast"/>
        </w:trPr>
        <w:tc>
          <w:tcPr>
            <w:tcW w:w="1101" w:type="dxa"/>
          </w:tcPr>
          <w:p w14:paraId="6D986006">
            <w:pPr>
              <w:rPr>
                <w:rFonts w:ascii="Calibri" w:hAnsi="Calibri"/>
              </w:rPr>
            </w:pPr>
          </w:p>
        </w:tc>
        <w:tc>
          <w:tcPr>
            <w:tcW w:w="2126" w:type="dxa"/>
          </w:tcPr>
          <w:p w14:paraId="3342AD5F">
            <w:pPr>
              <w:rPr>
                <w:rFonts w:ascii="Calibri" w:hAnsi="Calibri"/>
              </w:rPr>
            </w:pPr>
          </w:p>
        </w:tc>
        <w:tc>
          <w:tcPr>
            <w:tcW w:w="1417" w:type="dxa"/>
          </w:tcPr>
          <w:p w14:paraId="359CCEB1">
            <w:pPr>
              <w:rPr>
                <w:rFonts w:ascii="Calibri" w:hAnsi="Calibri"/>
              </w:rPr>
            </w:pPr>
          </w:p>
        </w:tc>
        <w:tc>
          <w:tcPr>
            <w:tcW w:w="1701" w:type="dxa"/>
          </w:tcPr>
          <w:p w14:paraId="482E151C">
            <w:pPr>
              <w:rPr>
                <w:rFonts w:ascii="Calibri" w:hAnsi="Calibri"/>
              </w:rPr>
            </w:pPr>
          </w:p>
        </w:tc>
        <w:tc>
          <w:tcPr>
            <w:tcW w:w="1701" w:type="dxa"/>
          </w:tcPr>
          <w:p w14:paraId="35CBFA00">
            <w:pPr>
              <w:rPr>
                <w:rFonts w:ascii="Calibri" w:hAnsi="Calibri"/>
              </w:rPr>
            </w:pPr>
          </w:p>
        </w:tc>
        <w:tc>
          <w:tcPr>
            <w:tcW w:w="1134" w:type="dxa"/>
          </w:tcPr>
          <w:p w14:paraId="1D0BF17B">
            <w:pPr>
              <w:rPr>
                <w:rFonts w:ascii="Calibri" w:hAnsi="Calibri"/>
              </w:rPr>
            </w:pPr>
          </w:p>
        </w:tc>
      </w:tr>
      <w:tr w14:paraId="56C0B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gridSpan w:val="3"/>
            <w:vAlign w:val="center"/>
          </w:tcPr>
          <w:p w14:paraId="5A7CB9CC">
            <w:pPr>
              <w:jc w:val="center"/>
              <w:rPr>
                <w:rFonts w:eastAsia="方正仿宋_GBK"/>
                <w:b/>
                <w:sz w:val="32"/>
                <w:szCs w:val="32"/>
              </w:rPr>
            </w:pPr>
            <w:r>
              <w:rPr>
                <w:rFonts w:hint="eastAsia" w:eastAsia="方正仿宋_GBK"/>
                <w:b/>
                <w:bCs w:val="0"/>
                <w:sz w:val="32"/>
                <w:szCs w:val="32"/>
              </w:rPr>
              <w:t>合计（元）</w:t>
            </w:r>
          </w:p>
        </w:tc>
        <w:tc>
          <w:tcPr>
            <w:tcW w:w="4536" w:type="dxa"/>
            <w:gridSpan w:val="3"/>
          </w:tcPr>
          <w:p w14:paraId="6E90EA77">
            <w:pPr>
              <w:keepNext/>
              <w:keepLines/>
              <w:spacing w:before="340" w:after="330" w:line="600" w:lineRule="exact"/>
              <w:jc w:val="center"/>
              <w:rPr>
                <w:rFonts w:eastAsia="方正仿宋_GBK"/>
                <w:sz w:val="32"/>
                <w:szCs w:val="32"/>
              </w:rPr>
            </w:pPr>
          </w:p>
        </w:tc>
      </w:tr>
    </w:tbl>
    <w:p w14:paraId="4644E372">
      <w:pPr>
        <w:spacing w:line="600" w:lineRule="exact"/>
        <w:rPr>
          <w:rFonts w:eastAsia="方正仿宋_GBK"/>
          <w:sz w:val="32"/>
          <w:szCs w:val="32"/>
        </w:rPr>
      </w:pPr>
    </w:p>
    <w:p w14:paraId="62908B51">
      <w:pPr>
        <w:jc w:val="left"/>
        <w:rPr>
          <w:rFonts w:eastAsia="方正仿宋_GBK"/>
          <w:color w:val="000000" w:themeColor="text1"/>
          <w:sz w:val="32"/>
          <w:szCs w:val="32"/>
          <w14:textFill>
            <w14:solidFill>
              <w14:schemeClr w14:val="tx1"/>
            </w14:solidFill>
          </w14:textFill>
        </w:rPr>
      </w:pPr>
    </w:p>
    <w:p w14:paraId="5F587A42">
      <w:pPr>
        <w:pStyle w:val="2"/>
      </w:pPr>
    </w:p>
    <w:p w14:paraId="438A085D"/>
    <w:p w14:paraId="124DF1AE">
      <w:pPr>
        <w:tabs>
          <w:tab w:val="left" w:pos="7140"/>
          <w:tab w:val="left" w:pos="7560"/>
          <w:tab w:val="left" w:pos="8300"/>
        </w:tabs>
        <w:autoSpaceDE w:val="0"/>
        <w:autoSpaceDN w:val="0"/>
        <w:adjustRightInd w:val="0"/>
        <w:spacing w:line="360" w:lineRule="auto"/>
        <w:ind w:right="210"/>
        <w:jc w:val="center"/>
        <w:rPr>
          <w:rFonts w:eastAsia="方正仿宋_GBK"/>
          <w:b/>
          <w:bCs/>
          <w:snapToGrid w:val="0"/>
          <w:color w:val="000000" w:themeColor="text1"/>
          <w:kern w:val="0"/>
          <w:sz w:val="32"/>
          <w:szCs w:val="32"/>
          <w14:textFill>
            <w14:solidFill>
              <w14:schemeClr w14:val="tx1"/>
            </w14:solidFill>
          </w14:textFill>
        </w:rPr>
      </w:pPr>
      <w:r>
        <w:rPr>
          <w:rFonts w:eastAsia="方正仿宋_GBK"/>
          <w:b/>
          <w:bCs/>
          <w:color w:val="000000" w:themeColor="text1"/>
          <w:sz w:val="32"/>
          <w:szCs w:val="32"/>
          <w14:textFill>
            <w14:solidFill>
              <w14:schemeClr w14:val="tx1"/>
            </w14:solidFill>
          </w14:textFill>
        </w:rPr>
        <w:t>（二）</w:t>
      </w:r>
      <w:r>
        <w:rPr>
          <w:rFonts w:eastAsia="方正仿宋_GBK"/>
          <w:b/>
          <w:bCs/>
          <w:snapToGrid w:val="0"/>
          <w:color w:val="000000" w:themeColor="text1"/>
          <w:kern w:val="0"/>
          <w:sz w:val="32"/>
          <w:szCs w:val="32"/>
          <w14:textFill>
            <w14:solidFill>
              <w14:schemeClr w14:val="tx1"/>
            </w14:solidFill>
          </w14:textFill>
        </w:rPr>
        <w:t>法定代表人身份证明及授权委托书</w:t>
      </w:r>
    </w:p>
    <w:p w14:paraId="0CBB09EB">
      <w:pPr>
        <w:spacing w:line="480" w:lineRule="auto"/>
        <w:jc w:val="center"/>
        <w:rPr>
          <w:rFonts w:eastAsia="方正仿宋_GBK"/>
          <w:b/>
          <w:bCs/>
          <w:color w:val="000000" w:themeColor="text1"/>
          <w:sz w:val="32"/>
          <w:szCs w:val="32"/>
          <w14:textFill>
            <w14:solidFill>
              <w14:schemeClr w14:val="tx1"/>
            </w14:solidFill>
          </w14:textFill>
        </w:rPr>
      </w:pPr>
      <w:r>
        <w:rPr>
          <w:rFonts w:eastAsia="方正仿宋_GBK"/>
          <w:b/>
          <w:bCs/>
          <w:color w:val="000000" w:themeColor="text1"/>
          <w:sz w:val="32"/>
          <w:szCs w:val="32"/>
          <w14:textFill>
            <w14:solidFill>
              <w14:schemeClr w14:val="tx1"/>
            </w14:solidFill>
          </w14:textFill>
        </w:rPr>
        <w:t>法定代表人身份证明</w:t>
      </w:r>
    </w:p>
    <w:p w14:paraId="0AA3BAF2">
      <w:pPr>
        <w:tabs>
          <w:tab w:val="left" w:pos="5565"/>
        </w:tabs>
        <w:autoSpaceDE w:val="0"/>
        <w:autoSpaceDN w:val="0"/>
        <w:adjustRightInd w:val="0"/>
        <w:snapToGrid w:val="0"/>
        <w:spacing w:line="800" w:lineRule="exact"/>
        <w:ind w:firstLine="595" w:firstLineChars="186"/>
        <w:jc w:val="left"/>
        <w:rPr>
          <w:rFonts w:eastAsia="方正仿宋_GBK"/>
          <w:color w:val="000000" w:themeColor="text1"/>
          <w:kern w:val="0"/>
          <w:sz w:val="32"/>
          <w:szCs w:val="32"/>
          <w14:textFill>
            <w14:solidFill>
              <w14:schemeClr w14:val="tx1"/>
            </w14:solidFill>
          </w14:textFill>
        </w:rPr>
      </w:pPr>
      <w:r>
        <w:rPr>
          <w:rFonts w:eastAsia="方正仿宋_GBK"/>
          <w:color w:val="000000" w:themeColor="text1"/>
          <w:kern w:val="0"/>
          <w:sz w:val="32"/>
          <w:szCs w:val="32"/>
          <w14:textFill>
            <w14:solidFill>
              <w14:schemeClr w14:val="tx1"/>
            </w14:solidFill>
          </w14:textFill>
        </w:rPr>
        <w:t>竞选人名称：</w:t>
      </w:r>
    </w:p>
    <w:p w14:paraId="6C03E114">
      <w:pPr>
        <w:tabs>
          <w:tab w:val="left" w:pos="5475"/>
        </w:tabs>
        <w:autoSpaceDE w:val="0"/>
        <w:autoSpaceDN w:val="0"/>
        <w:adjustRightInd w:val="0"/>
        <w:snapToGrid w:val="0"/>
        <w:spacing w:line="800" w:lineRule="exact"/>
        <w:ind w:firstLine="595" w:firstLineChars="186"/>
        <w:jc w:val="left"/>
        <w:rPr>
          <w:rFonts w:eastAsia="方正仿宋_GBK"/>
          <w:color w:val="000000" w:themeColor="text1"/>
          <w:kern w:val="0"/>
          <w:sz w:val="32"/>
          <w:szCs w:val="32"/>
          <w14:textFill>
            <w14:solidFill>
              <w14:schemeClr w14:val="tx1"/>
            </w14:solidFill>
          </w14:textFill>
        </w:rPr>
      </w:pPr>
      <w:r>
        <w:rPr>
          <w:rFonts w:eastAsia="方正仿宋_GBK"/>
          <w:color w:val="000000" w:themeColor="text1"/>
          <w:kern w:val="0"/>
          <w:sz w:val="32"/>
          <w:szCs w:val="32"/>
          <w14:textFill>
            <w14:solidFill>
              <w14:schemeClr w14:val="tx1"/>
            </w14:solidFill>
          </w14:textFill>
        </w:rPr>
        <w:t>单位性质：</w:t>
      </w:r>
    </w:p>
    <w:p w14:paraId="146D1B9D">
      <w:pPr>
        <w:tabs>
          <w:tab w:val="left" w:pos="5475"/>
        </w:tabs>
        <w:autoSpaceDE w:val="0"/>
        <w:autoSpaceDN w:val="0"/>
        <w:adjustRightInd w:val="0"/>
        <w:snapToGrid w:val="0"/>
        <w:spacing w:line="800" w:lineRule="exact"/>
        <w:ind w:firstLine="595" w:firstLineChars="186"/>
        <w:jc w:val="left"/>
        <w:rPr>
          <w:rFonts w:eastAsia="方正仿宋_GBK"/>
          <w:color w:val="000000" w:themeColor="text1"/>
          <w:kern w:val="0"/>
          <w:sz w:val="32"/>
          <w:szCs w:val="32"/>
          <w14:textFill>
            <w14:solidFill>
              <w14:schemeClr w14:val="tx1"/>
            </w14:solidFill>
          </w14:textFill>
        </w:rPr>
      </w:pPr>
      <w:r>
        <w:rPr>
          <w:rFonts w:eastAsia="方正仿宋_GBK"/>
          <w:color w:val="000000" w:themeColor="text1"/>
          <w:kern w:val="0"/>
          <w:sz w:val="32"/>
          <w:szCs w:val="32"/>
          <w14:textFill>
            <w14:solidFill>
              <w14:schemeClr w14:val="tx1"/>
            </w14:solidFill>
          </w14:textFill>
        </w:rPr>
        <w:t>地址：</w:t>
      </w:r>
    </w:p>
    <w:p w14:paraId="14C00428">
      <w:pPr>
        <w:tabs>
          <w:tab w:val="left" w:pos="2520"/>
          <w:tab w:val="left" w:pos="3836"/>
        </w:tabs>
        <w:autoSpaceDE w:val="0"/>
        <w:autoSpaceDN w:val="0"/>
        <w:adjustRightInd w:val="0"/>
        <w:snapToGrid w:val="0"/>
        <w:spacing w:line="800" w:lineRule="exact"/>
        <w:ind w:firstLine="595" w:firstLineChars="186"/>
        <w:jc w:val="left"/>
        <w:rPr>
          <w:rFonts w:eastAsia="方正仿宋_GBK"/>
          <w:color w:val="000000" w:themeColor="text1"/>
          <w:kern w:val="0"/>
          <w:sz w:val="32"/>
          <w:szCs w:val="32"/>
          <w14:textFill>
            <w14:solidFill>
              <w14:schemeClr w14:val="tx1"/>
            </w14:solidFill>
          </w14:textFill>
        </w:rPr>
      </w:pPr>
      <w:r>
        <w:rPr>
          <w:rFonts w:eastAsia="方正仿宋_GBK"/>
          <w:color w:val="000000" w:themeColor="text1"/>
          <w:kern w:val="0"/>
          <w:sz w:val="32"/>
          <w:szCs w:val="32"/>
          <w14:textFill>
            <w14:solidFill>
              <w14:schemeClr w14:val="tx1"/>
            </w14:solidFill>
          </w14:textFill>
        </w:rPr>
        <w:t>成立时间：年月日</w:t>
      </w:r>
    </w:p>
    <w:p w14:paraId="0FC51189">
      <w:pPr>
        <w:tabs>
          <w:tab w:val="left" w:pos="5475"/>
        </w:tabs>
        <w:autoSpaceDE w:val="0"/>
        <w:autoSpaceDN w:val="0"/>
        <w:adjustRightInd w:val="0"/>
        <w:snapToGrid w:val="0"/>
        <w:spacing w:line="800" w:lineRule="exact"/>
        <w:ind w:firstLine="595" w:firstLineChars="186"/>
        <w:jc w:val="left"/>
        <w:rPr>
          <w:rFonts w:eastAsia="方正仿宋_GBK"/>
          <w:color w:val="000000" w:themeColor="text1"/>
          <w:kern w:val="0"/>
          <w:sz w:val="32"/>
          <w:szCs w:val="32"/>
          <w14:textFill>
            <w14:solidFill>
              <w14:schemeClr w14:val="tx1"/>
            </w14:solidFill>
          </w14:textFill>
        </w:rPr>
      </w:pPr>
      <w:r>
        <w:rPr>
          <w:rFonts w:eastAsia="方正仿宋_GBK"/>
          <w:color w:val="000000" w:themeColor="text1"/>
          <w:kern w:val="0"/>
          <w:sz w:val="32"/>
          <w:szCs w:val="32"/>
          <w14:textFill>
            <w14:solidFill>
              <w14:schemeClr w14:val="tx1"/>
            </w14:solidFill>
          </w14:textFill>
        </w:rPr>
        <w:t>经营期限：</w:t>
      </w:r>
    </w:p>
    <w:p w14:paraId="0554F95E">
      <w:pPr>
        <w:tabs>
          <w:tab w:val="left" w:pos="1580"/>
          <w:tab w:val="left" w:pos="3260"/>
          <w:tab w:val="left" w:pos="4840"/>
          <w:tab w:val="left" w:pos="6300"/>
        </w:tabs>
        <w:autoSpaceDE w:val="0"/>
        <w:autoSpaceDN w:val="0"/>
        <w:adjustRightInd w:val="0"/>
        <w:snapToGrid w:val="0"/>
        <w:spacing w:line="800" w:lineRule="exact"/>
        <w:ind w:firstLine="595" w:firstLineChars="186"/>
        <w:jc w:val="left"/>
        <w:rPr>
          <w:rFonts w:eastAsia="方正仿宋_GBK"/>
          <w:color w:val="000000" w:themeColor="text1"/>
          <w:sz w:val="32"/>
          <w:szCs w:val="32"/>
          <w:u w:val="single"/>
          <w14:textFill>
            <w14:solidFill>
              <w14:schemeClr w14:val="tx1"/>
            </w14:solidFill>
          </w14:textFill>
        </w:rPr>
      </w:pPr>
      <w:r>
        <w:rPr>
          <w:rFonts w:eastAsia="方正仿宋_GBK"/>
          <w:color w:val="000000" w:themeColor="text1"/>
          <w:kern w:val="0"/>
          <w:sz w:val="32"/>
          <w:szCs w:val="32"/>
          <w14:textFill>
            <w14:solidFill>
              <w14:schemeClr w14:val="tx1"/>
            </w14:solidFill>
          </w14:textFill>
        </w:rPr>
        <w:t>姓名：性别</w:t>
      </w:r>
      <w:r>
        <w:rPr>
          <w:rFonts w:eastAsia="方正仿宋_GBK"/>
          <w:color w:val="000000" w:themeColor="text1"/>
          <w:spacing w:val="-1"/>
          <w:kern w:val="0"/>
          <w:sz w:val="32"/>
          <w:szCs w:val="32"/>
          <w14:textFill>
            <w14:solidFill>
              <w14:schemeClr w14:val="tx1"/>
            </w14:solidFill>
          </w14:textFill>
        </w:rPr>
        <w:t>：年</w:t>
      </w:r>
      <w:r>
        <w:rPr>
          <w:rFonts w:eastAsia="方正仿宋_GBK"/>
          <w:color w:val="000000" w:themeColor="text1"/>
          <w:kern w:val="0"/>
          <w:sz w:val="32"/>
          <w:szCs w:val="32"/>
          <w14:textFill>
            <w14:solidFill>
              <w14:schemeClr w14:val="tx1"/>
            </w14:solidFill>
          </w14:textFill>
        </w:rPr>
        <w:t>龄：职务：</w:t>
      </w:r>
    </w:p>
    <w:p w14:paraId="7DFE1731">
      <w:pPr>
        <w:tabs>
          <w:tab w:val="left" w:pos="3360"/>
        </w:tabs>
        <w:autoSpaceDE w:val="0"/>
        <w:autoSpaceDN w:val="0"/>
        <w:adjustRightInd w:val="0"/>
        <w:snapToGrid w:val="0"/>
        <w:spacing w:line="800" w:lineRule="exact"/>
        <w:ind w:firstLine="595" w:firstLineChars="186"/>
        <w:jc w:val="left"/>
        <w:rPr>
          <w:rFonts w:eastAsia="方正仿宋_GBK"/>
          <w:color w:val="000000" w:themeColor="text1"/>
          <w:kern w:val="0"/>
          <w:sz w:val="32"/>
          <w:szCs w:val="32"/>
          <w14:textFill>
            <w14:solidFill>
              <w14:schemeClr w14:val="tx1"/>
            </w14:solidFill>
          </w14:textFill>
        </w:rPr>
      </w:pPr>
      <w:r>
        <w:rPr>
          <w:rFonts w:eastAsia="方正仿宋_GBK"/>
          <w:color w:val="000000" w:themeColor="text1"/>
          <w:kern w:val="0"/>
          <w:sz w:val="32"/>
          <w:szCs w:val="32"/>
          <w14:textFill>
            <w14:solidFill>
              <w14:schemeClr w14:val="tx1"/>
            </w14:solidFill>
          </w14:textFill>
        </w:rPr>
        <w:t>系（竞选人名称）的法定代表人。</w:t>
      </w:r>
    </w:p>
    <w:p w14:paraId="1B928187">
      <w:pPr>
        <w:autoSpaceDE w:val="0"/>
        <w:autoSpaceDN w:val="0"/>
        <w:adjustRightInd w:val="0"/>
        <w:snapToGrid w:val="0"/>
        <w:spacing w:line="480" w:lineRule="auto"/>
        <w:ind w:firstLine="595" w:firstLineChars="186"/>
        <w:jc w:val="left"/>
        <w:rPr>
          <w:rFonts w:eastAsia="方正仿宋_GBK"/>
          <w:color w:val="000000" w:themeColor="text1"/>
          <w:kern w:val="0"/>
          <w:sz w:val="32"/>
          <w:szCs w:val="32"/>
          <w14:textFill>
            <w14:solidFill>
              <w14:schemeClr w14:val="tx1"/>
            </w14:solidFill>
          </w14:textFill>
        </w:rPr>
      </w:pPr>
    </w:p>
    <w:p w14:paraId="0E57B126">
      <w:pPr>
        <w:autoSpaceDE w:val="0"/>
        <w:autoSpaceDN w:val="0"/>
        <w:adjustRightInd w:val="0"/>
        <w:snapToGrid w:val="0"/>
        <w:spacing w:line="480" w:lineRule="auto"/>
        <w:ind w:firstLine="1235" w:firstLineChars="386"/>
        <w:jc w:val="left"/>
        <w:rPr>
          <w:rFonts w:eastAsia="方正仿宋_GBK"/>
          <w:color w:val="000000" w:themeColor="text1"/>
          <w:kern w:val="0"/>
          <w:sz w:val="32"/>
          <w:szCs w:val="32"/>
          <w14:textFill>
            <w14:solidFill>
              <w14:schemeClr w14:val="tx1"/>
            </w14:solidFill>
          </w14:textFill>
        </w:rPr>
      </w:pPr>
      <w:r>
        <w:rPr>
          <w:rFonts w:eastAsia="方正仿宋_GBK"/>
          <w:color w:val="000000" w:themeColor="text1"/>
          <w:kern w:val="0"/>
          <w:sz w:val="32"/>
          <w:szCs w:val="32"/>
          <w14:textFill>
            <w14:solidFill>
              <w14:schemeClr w14:val="tx1"/>
            </w14:solidFill>
          </w14:textFill>
        </w:rPr>
        <w:t>特此证明。</w:t>
      </w:r>
    </w:p>
    <w:p w14:paraId="611270E8">
      <w:pPr>
        <w:tabs>
          <w:tab w:val="left" w:pos="870"/>
        </w:tabs>
        <w:autoSpaceDE w:val="0"/>
        <w:autoSpaceDN w:val="0"/>
        <w:adjustRightInd w:val="0"/>
        <w:snapToGrid w:val="0"/>
        <w:spacing w:line="480" w:lineRule="auto"/>
        <w:jc w:val="right"/>
        <w:rPr>
          <w:rFonts w:eastAsia="方正仿宋_GBK"/>
          <w:color w:val="000000" w:themeColor="text1"/>
          <w:kern w:val="0"/>
          <w:sz w:val="32"/>
          <w:szCs w:val="32"/>
          <w14:textFill>
            <w14:solidFill>
              <w14:schemeClr w14:val="tx1"/>
            </w14:solidFill>
          </w14:textFill>
        </w:rPr>
      </w:pPr>
      <w:r>
        <w:rPr>
          <w:rFonts w:eastAsia="方正仿宋_GBK"/>
          <w:color w:val="000000" w:themeColor="text1"/>
          <w:kern w:val="0"/>
          <w:sz w:val="32"/>
          <w:szCs w:val="32"/>
          <w14:textFill>
            <w14:solidFill>
              <w14:schemeClr w14:val="tx1"/>
            </w14:solidFill>
          </w14:textFill>
        </w:rPr>
        <w:tab/>
      </w:r>
      <w:r>
        <w:rPr>
          <w:rFonts w:eastAsia="方正仿宋_GBK"/>
          <w:color w:val="000000" w:themeColor="text1"/>
          <w:kern w:val="0"/>
          <w:sz w:val="32"/>
          <w:szCs w:val="32"/>
          <w14:textFill>
            <w14:solidFill>
              <w14:schemeClr w14:val="tx1"/>
            </w14:solidFill>
          </w14:textFill>
        </w:rPr>
        <w:t>竞选</w:t>
      </w:r>
      <w:r>
        <w:rPr>
          <w:rFonts w:eastAsia="方正仿宋_GBK"/>
          <w:color w:val="000000" w:themeColor="text1"/>
          <w:spacing w:val="-1"/>
          <w:kern w:val="0"/>
          <w:sz w:val="32"/>
          <w:szCs w:val="32"/>
          <w14:textFill>
            <w14:solidFill>
              <w14:schemeClr w14:val="tx1"/>
            </w14:solidFill>
          </w14:textFill>
        </w:rPr>
        <w:t>人</w:t>
      </w:r>
      <w:r>
        <w:rPr>
          <w:rFonts w:eastAsia="方正仿宋_GBK"/>
          <w:color w:val="000000" w:themeColor="text1"/>
          <w:kern w:val="0"/>
          <w:sz w:val="32"/>
          <w:szCs w:val="32"/>
          <w14:textFill>
            <w14:solidFill>
              <w14:schemeClr w14:val="tx1"/>
            </w14:solidFill>
          </w14:textFill>
        </w:rPr>
        <w:t>：</w:t>
      </w:r>
      <w:r>
        <w:rPr>
          <w:rFonts w:eastAsia="方正仿宋_GBK"/>
          <w:color w:val="000000" w:themeColor="text1"/>
          <w:kern w:val="0"/>
          <w:sz w:val="32"/>
          <w:szCs w:val="32"/>
          <w:u w:val="single"/>
          <w14:textFill>
            <w14:solidFill>
              <w14:schemeClr w14:val="tx1"/>
            </w14:solidFill>
          </w14:textFill>
        </w:rPr>
        <w:tab/>
      </w:r>
      <w:r>
        <w:rPr>
          <w:rFonts w:eastAsia="方正仿宋_GBK"/>
          <w:color w:val="000000" w:themeColor="text1"/>
          <w:spacing w:val="-1"/>
          <w:kern w:val="0"/>
          <w:sz w:val="32"/>
          <w:szCs w:val="32"/>
          <w14:textFill>
            <w14:solidFill>
              <w14:schemeClr w14:val="tx1"/>
            </w14:solidFill>
          </w14:textFill>
        </w:rPr>
        <w:t>（</w:t>
      </w:r>
      <w:r>
        <w:rPr>
          <w:rFonts w:eastAsia="方正仿宋_GBK"/>
          <w:color w:val="000000" w:themeColor="text1"/>
          <w:kern w:val="0"/>
          <w:sz w:val="32"/>
          <w:szCs w:val="32"/>
          <w14:textFill>
            <w14:solidFill>
              <w14:schemeClr w14:val="tx1"/>
            </w14:solidFill>
          </w14:textFill>
        </w:rPr>
        <w:t>盖单位法人章）</w:t>
      </w:r>
    </w:p>
    <w:p w14:paraId="1416FE04">
      <w:pPr>
        <w:tabs>
          <w:tab w:val="left" w:pos="4935"/>
          <w:tab w:val="left" w:pos="5460"/>
          <w:tab w:val="left" w:pos="6400"/>
        </w:tabs>
        <w:autoSpaceDE w:val="0"/>
        <w:autoSpaceDN w:val="0"/>
        <w:adjustRightInd w:val="0"/>
        <w:snapToGrid w:val="0"/>
        <w:spacing w:line="600" w:lineRule="exact"/>
        <w:ind w:firstLine="5760" w:firstLineChars="1800"/>
        <w:jc w:val="left"/>
        <w:rPr>
          <w:rFonts w:hint="eastAsia" w:eastAsia="方正仿宋_GBK"/>
          <w:color w:val="000000" w:themeColor="text1"/>
          <w:kern w:val="0"/>
          <w:sz w:val="32"/>
          <w:szCs w:val="32"/>
          <w14:textFill>
            <w14:solidFill>
              <w14:schemeClr w14:val="tx1"/>
            </w14:solidFill>
          </w14:textFill>
        </w:rPr>
      </w:pPr>
      <w:r>
        <w:rPr>
          <w:rFonts w:eastAsia="方正仿宋_GBK"/>
          <w:color w:val="000000" w:themeColor="text1"/>
          <w:kern w:val="0"/>
          <w:sz w:val="32"/>
          <w:szCs w:val="32"/>
          <w14:textFill>
            <w14:solidFill>
              <w14:schemeClr w14:val="tx1"/>
            </w14:solidFill>
          </w14:textFill>
        </w:rPr>
        <w:t>年</w:t>
      </w:r>
      <w:r>
        <w:rPr>
          <w:rFonts w:hint="eastAsia" w:eastAsia="方正仿宋_GBK"/>
          <w:color w:val="000000" w:themeColor="text1"/>
          <w:kern w:val="0"/>
          <w:sz w:val="32"/>
          <w:szCs w:val="32"/>
          <w14:textFill>
            <w14:solidFill>
              <w14:schemeClr w14:val="tx1"/>
            </w14:solidFill>
          </w14:textFill>
        </w:rPr>
        <w:t xml:space="preserve">   </w:t>
      </w:r>
      <w:r>
        <w:rPr>
          <w:rFonts w:eastAsia="方正仿宋_GBK"/>
          <w:color w:val="000000" w:themeColor="text1"/>
          <w:kern w:val="0"/>
          <w:sz w:val="32"/>
          <w:szCs w:val="32"/>
          <w14:textFill>
            <w14:solidFill>
              <w14:schemeClr w14:val="tx1"/>
            </w14:solidFill>
          </w14:textFill>
        </w:rPr>
        <w:t>月</w:t>
      </w:r>
      <w:r>
        <w:rPr>
          <w:rFonts w:hint="eastAsia" w:eastAsia="方正仿宋_GBK"/>
          <w:color w:val="000000" w:themeColor="text1"/>
          <w:kern w:val="0"/>
          <w:sz w:val="32"/>
          <w:szCs w:val="32"/>
          <w14:textFill>
            <w14:solidFill>
              <w14:schemeClr w14:val="tx1"/>
            </w14:solidFill>
          </w14:textFill>
        </w:rPr>
        <w:t xml:space="preserve">  </w:t>
      </w:r>
      <w:r>
        <w:rPr>
          <w:rFonts w:eastAsia="方正仿宋_GBK"/>
          <w:color w:val="000000" w:themeColor="text1"/>
          <w:kern w:val="0"/>
          <w:sz w:val="32"/>
          <w:szCs w:val="32"/>
          <w14:textFill>
            <w14:solidFill>
              <w14:schemeClr w14:val="tx1"/>
            </w14:solidFill>
          </w14:textFill>
        </w:rPr>
        <w:t>日</w:t>
      </w:r>
    </w:p>
    <w:p w14:paraId="14D7D1F3">
      <w:pPr>
        <w:tabs>
          <w:tab w:val="left" w:pos="4935"/>
          <w:tab w:val="left" w:pos="5460"/>
          <w:tab w:val="left" w:pos="6400"/>
        </w:tabs>
        <w:autoSpaceDE w:val="0"/>
        <w:autoSpaceDN w:val="0"/>
        <w:adjustRightInd w:val="0"/>
        <w:snapToGrid w:val="0"/>
        <w:spacing w:line="600" w:lineRule="exact"/>
        <w:ind w:firstLine="320" w:firstLineChars="100"/>
        <w:jc w:val="left"/>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注：法定代表人身份证明需按上述格式填写完整，不可缺少内容。在此基础上增加内容的不影响其有效性。</w:t>
      </w:r>
    </w:p>
    <w:p w14:paraId="04F890A2">
      <w:pPr>
        <w:spacing w:line="600" w:lineRule="exact"/>
        <w:jc w:val="center"/>
        <w:rPr>
          <w:rFonts w:eastAsia="方正仿宋_GBK"/>
          <w:color w:val="000000" w:themeColor="text1"/>
          <w:sz w:val="32"/>
          <w:szCs w:val="32"/>
          <w14:textFill>
            <w14:solidFill>
              <w14:schemeClr w14:val="tx1"/>
            </w14:solidFill>
          </w14:textFill>
        </w:rPr>
      </w:pPr>
    </w:p>
    <w:p w14:paraId="0A4392C0">
      <w:pPr>
        <w:spacing w:line="600" w:lineRule="exact"/>
        <w:jc w:val="center"/>
        <w:rPr>
          <w:rFonts w:eastAsia="方正仿宋_GBK"/>
          <w:color w:val="000000" w:themeColor="text1"/>
          <w:sz w:val="32"/>
          <w:szCs w:val="32"/>
          <w14:textFill>
            <w14:solidFill>
              <w14:schemeClr w14:val="tx1"/>
            </w14:solidFill>
          </w14:textFill>
        </w:rPr>
      </w:pPr>
    </w:p>
    <w:p w14:paraId="55E7D094">
      <w:pPr>
        <w:spacing w:line="600" w:lineRule="exact"/>
        <w:jc w:val="center"/>
        <w:rPr>
          <w:rFonts w:eastAsia="方正仿宋_GBK"/>
          <w:color w:val="000000" w:themeColor="text1"/>
          <w:sz w:val="32"/>
          <w:szCs w:val="32"/>
          <w14:textFill>
            <w14:solidFill>
              <w14:schemeClr w14:val="tx1"/>
            </w14:solidFill>
          </w14:textFill>
        </w:rPr>
      </w:pPr>
    </w:p>
    <w:p w14:paraId="4A3C482E">
      <w:pPr>
        <w:pStyle w:val="2"/>
      </w:pPr>
    </w:p>
    <w:p w14:paraId="1713D592">
      <w:pPr>
        <w:spacing w:line="600" w:lineRule="exact"/>
        <w:jc w:val="center"/>
        <w:rPr>
          <w:rFonts w:eastAsia="方正仿宋_GBK"/>
          <w:b/>
          <w:bCs/>
          <w:color w:val="000000" w:themeColor="text1"/>
          <w:kern w:val="0"/>
          <w:sz w:val="32"/>
          <w:szCs w:val="32"/>
          <w14:textFill>
            <w14:solidFill>
              <w14:schemeClr w14:val="tx1"/>
            </w14:solidFill>
          </w14:textFill>
        </w:rPr>
      </w:pPr>
      <w:r>
        <w:rPr>
          <w:rFonts w:hint="eastAsia" w:eastAsia="方正仿宋_GBK"/>
          <w:b/>
          <w:bCs/>
          <w:color w:val="000000" w:themeColor="text1"/>
          <w:sz w:val="32"/>
          <w:szCs w:val="32"/>
          <w14:textFill>
            <w14:solidFill>
              <w14:schemeClr w14:val="tx1"/>
            </w14:solidFill>
          </w14:textFill>
        </w:rPr>
        <w:t>授权委托书</w:t>
      </w:r>
    </w:p>
    <w:p w14:paraId="165DDF4A">
      <w:pPr>
        <w:widowControl/>
        <w:snapToGrid w:val="0"/>
        <w:spacing w:before="100" w:beforeAutospacing="1" w:after="100" w:afterAutospacing="1" w:line="600" w:lineRule="exact"/>
        <w:jc w:val="left"/>
        <w:textAlignment w:val="bottom"/>
        <w:rPr>
          <w:rFonts w:eastAsia="方正仿宋_GBK"/>
          <w:color w:val="000000" w:themeColor="text1"/>
          <w:kern w:val="0"/>
          <w:sz w:val="32"/>
          <w:szCs w:val="32"/>
          <w14:textFill>
            <w14:solidFill>
              <w14:schemeClr w14:val="tx1"/>
            </w14:solidFill>
          </w14:textFill>
        </w:rPr>
      </w:pPr>
      <w:r>
        <w:rPr>
          <w:rFonts w:eastAsia="方正仿宋_GBK"/>
          <w:color w:val="000000" w:themeColor="text1"/>
          <w:kern w:val="0"/>
          <w:sz w:val="32"/>
          <w:szCs w:val="32"/>
          <w14:textFill>
            <w14:solidFill>
              <w14:schemeClr w14:val="tx1"/>
            </w14:solidFill>
          </w14:textFill>
        </w:rPr>
        <w:t>     </w:t>
      </w:r>
      <w:r>
        <w:rPr>
          <w:rFonts w:hint="eastAsia" w:eastAsia="方正仿宋_GBK"/>
          <w:color w:val="000000" w:themeColor="text1"/>
          <w:kern w:val="0"/>
          <w:sz w:val="32"/>
          <w:szCs w:val="32"/>
          <w14:textFill>
            <w14:solidFill>
              <w14:schemeClr w14:val="tx1"/>
            </w14:solidFill>
          </w14:textFill>
        </w:rPr>
        <w:t>本授权书声明：注册于</w:t>
      </w:r>
      <w:r>
        <w:rPr>
          <w:rFonts w:eastAsia="方正仿宋_GBK"/>
          <w:color w:val="000000" w:themeColor="text1"/>
          <w:kern w:val="0"/>
          <w:sz w:val="32"/>
          <w:szCs w:val="32"/>
          <w:u w:val="single"/>
          <w14:textFill>
            <w14:solidFill>
              <w14:schemeClr w14:val="tx1"/>
            </w14:solidFill>
          </w14:textFill>
        </w:rPr>
        <w:t xml:space="preserve">                       </w:t>
      </w:r>
      <w:r>
        <w:rPr>
          <w:rFonts w:hint="eastAsia" w:eastAsia="方正仿宋_GBK"/>
          <w:color w:val="000000" w:themeColor="text1"/>
          <w:kern w:val="0"/>
          <w:sz w:val="32"/>
          <w:szCs w:val="32"/>
          <w:u w:val="single"/>
          <w14:textFill>
            <w14:solidFill>
              <w14:schemeClr w14:val="tx1"/>
            </w14:solidFill>
          </w14:textFill>
        </w:rPr>
        <w:t>（注册地址）</w:t>
      </w:r>
      <w:r>
        <w:rPr>
          <w:rFonts w:hint="eastAsia" w:eastAsia="方正仿宋_GBK"/>
          <w:color w:val="000000" w:themeColor="text1"/>
          <w:kern w:val="0"/>
          <w:sz w:val="32"/>
          <w:szCs w:val="32"/>
          <w14:textFill>
            <w14:solidFill>
              <w14:schemeClr w14:val="tx1"/>
            </w14:solidFill>
          </w14:textFill>
        </w:rPr>
        <w:t>的</w:t>
      </w:r>
      <w:r>
        <w:rPr>
          <w:rFonts w:eastAsia="方正仿宋_GBK"/>
          <w:color w:val="000000" w:themeColor="text1"/>
          <w:kern w:val="0"/>
          <w:sz w:val="32"/>
          <w:szCs w:val="32"/>
          <w:u w:val="single"/>
          <w14:textFill>
            <w14:solidFill>
              <w14:schemeClr w14:val="tx1"/>
            </w14:solidFill>
          </w14:textFill>
        </w:rPr>
        <w:t xml:space="preserve">                    </w:t>
      </w:r>
      <w:r>
        <w:rPr>
          <w:rFonts w:hint="eastAsia" w:eastAsia="方正仿宋_GBK"/>
          <w:color w:val="000000" w:themeColor="text1"/>
          <w:kern w:val="0"/>
          <w:sz w:val="32"/>
          <w:szCs w:val="32"/>
          <w:u w:val="single"/>
          <w14:textFill>
            <w14:solidFill>
              <w14:schemeClr w14:val="tx1"/>
            </w14:solidFill>
          </w14:textFill>
        </w:rPr>
        <w:t>（公司名称）</w:t>
      </w:r>
      <w:r>
        <w:rPr>
          <w:rFonts w:hint="eastAsia" w:eastAsia="方正仿宋_GBK"/>
          <w:color w:val="000000" w:themeColor="text1"/>
          <w:kern w:val="0"/>
          <w:sz w:val="32"/>
          <w:szCs w:val="32"/>
          <w14:textFill>
            <w14:solidFill>
              <w14:schemeClr w14:val="tx1"/>
            </w14:solidFill>
          </w14:textFill>
        </w:rPr>
        <w:t>公司的在下面签字的</w:t>
      </w:r>
      <w:r>
        <w:rPr>
          <w:rFonts w:eastAsia="方正仿宋_GBK"/>
          <w:color w:val="000000" w:themeColor="text1"/>
          <w:kern w:val="0"/>
          <w:sz w:val="32"/>
          <w:szCs w:val="32"/>
          <w:u w:val="single"/>
          <w14:textFill>
            <w14:solidFill>
              <w14:schemeClr w14:val="tx1"/>
            </w14:solidFill>
          </w14:textFill>
        </w:rPr>
        <w:t xml:space="preserve">         </w:t>
      </w:r>
      <w:r>
        <w:rPr>
          <w:rFonts w:hint="eastAsia" w:eastAsia="方正仿宋_GBK"/>
          <w:color w:val="000000" w:themeColor="text1"/>
          <w:kern w:val="0"/>
          <w:sz w:val="32"/>
          <w:szCs w:val="32"/>
          <w14:textFill>
            <w14:solidFill>
              <w14:schemeClr w14:val="tx1"/>
            </w14:solidFill>
          </w14:textFill>
        </w:rPr>
        <w:t>（法定代表人姓名、职务）代表本公司授权在下面签字的（被授权人的姓名、职务）为本公司的合法代理人，就项目的报价以及合同的谈判、签约、执行、完成等全权负责，以本公司名义处理一切与之有关的事务。</w:t>
      </w:r>
    </w:p>
    <w:p w14:paraId="5FEA4114">
      <w:pPr>
        <w:widowControl/>
        <w:snapToGrid w:val="0"/>
        <w:spacing w:before="100" w:beforeAutospacing="1" w:after="100" w:afterAutospacing="1" w:line="600" w:lineRule="exact"/>
        <w:ind w:firstLine="640" w:firstLineChars="200"/>
        <w:jc w:val="left"/>
        <w:textAlignment w:val="bottom"/>
        <w:rPr>
          <w:rFonts w:eastAsia="方正仿宋_GBK"/>
          <w:color w:val="000000" w:themeColor="text1"/>
          <w:kern w:val="0"/>
          <w:sz w:val="32"/>
          <w:szCs w:val="32"/>
          <w14:textFill>
            <w14:solidFill>
              <w14:schemeClr w14:val="tx1"/>
            </w14:solidFill>
          </w14:textFill>
        </w:rPr>
      </w:pPr>
      <w:r>
        <w:rPr>
          <w:rFonts w:hint="eastAsia" w:eastAsia="方正仿宋_GBK"/>
          <w:color w:val="000000" w:themeColor="text1"/>
          <w:kern w:val="0"/>
          <w:sz w:val="32"/>
          <w:szCs w:val="32"/>
          <w14:textFill>
            <w14:solidFill>
              <w14:schemeClr w14:val="tx1"/>
            </w14:solidFill>
          </w14:textFill>
        </w:rPr>
        <w:t>本授权书于</w:t>
      </w:r>
      <w:r>
        <w:rPr>
          <w:rFonts w:hint="cs" w:eastAsia="方正仿宋_GBK"/>
          <w:color w:val="000000" w:themeColor="text1"/>
          <w:kern w:val="0"/>
          <w:sz w:val="32"/>
          <w:szCs w:val="32"/>
          <w14:textFill>
            <w14:solidFill>
              <w14:schemeClr w14:val="tx1"/>
            </w14:solidFill>
          </w14:textFill>
        </w:rPr>
        <w:t>   </w:t>
      </w:r>
      <w:r>
        <w:rPr>
          <w:rFonts w:hint="eastAsia" w:eastAsia="方正仿宋_GBK"/>
          <w:color w:val="000000" w:themeColor="text1"/>
          <w:kern w:val="0"/>
          <w:sz w:val="32"/>
          <w:szCs w:val="32"/>
          <w14:textFill>
            <w14:solidFill>
              <w14:schemeClr w14:val="tx1"/>
            </w14:solidFill>
          </w14:textFill>
        </w:rPr>
        <w:t>年</w:t>
      </w:r>
      <w:r>
        <w:rPr>
          <w:rFonts w:hint="cs" w:eastAsia="方正仿宋_GBK"/>
          <w:color w:val="000000" w:themeColor="text1"/>
          <w:kern w:val="0"/>
          <w:sz w:val="32"/>
          <w:szCs w:val="32"/>
          <w14:textFill>
            <w14:solidFill>
              <w14:schemeClr w14:val="tx1"/>
            </w14:solidFill>
          </w14:textFill>
        </w:rPr>
        <w:t>  </w:t>
      </w:r>
      <w:r>
        <w:rPr>
          <w:rFonts w:hint="eastAsia" w:eastAsia="方正仿宋_GBK"/>
          <w:color w:val="000000" w:themeColor="text1"/>
          <w:kern w:val="0"/>
          <w:sz w:val="32"/>
          <w:szCs w:val="32"/>
          <w14:textFill>
            <w14:solidFill>
              <w14:schemeClr w14:val="tx1"/>
            </w14:solidFill>
          </w14:textFill>
        </w:rPr>
        <w:t>月</w:t>
      </w:r>
      <w:r>
        <w:rPr>
          <w:rFonts w:hint="cs" w:eastAsia="方正仿宋_GBK"/>
          <w:color w:val="000000" w:themeColor="text1"/>
          <w:kern w:val="0"/>
          <w:sz w:val="32"/>
          <w:szCs w:val="32"/>
          <w14:textFill>
            <w14:solidFill>
              <w14:schemeClr w14:val="tx1"/>
            </w14:solidFill>
          </w14:textFill>
        </w:rPr>
        <w:t>  </w:t>
      </w:r>
      <w:r>
        <w:rPr>
          <w:rFonts w:hint="eastAsia" w:eastAsia="方正仿宋_GBK"/>
          <w:color w:val="000000" w:themeColor="text1"/>
          <w:kern w:val="0"/>
          <w:sz w:val="32"/>
          <w:szCs w:val="32"/>
          <w14:textFill>
            <w14:solidFill>
              <w14:schemeClr w14:val="tx1"/>
            </w14:solidFill>
          </w14:textFill>
        </w:rPr>
        <w:t>日签字生效，特此声明。</w:t>
      </w:r>
    </w:p>
    <w:p w14:paraId="4DEA848C">
      <w:pPr>
        <w:widowControl/>
        <w:snapToGrid w:val="0"/>
        <w:spacing w:before="100" w:beforeAutospacing="1" w:after="100" w:afterAutospacing="1" w:line="600" w:lineRule="exact"/>
        <w:jc w:val="left"/>
        <w:textAlignment w:val="bottom"/>
        <w:rPr>
          <w:rFonts w:eastAsia="方正仿宋_GBK"/>
          <w:color w:val="000000" w:themeColor="text1"/>
          <w:kern w:val="0"/>
          <w:sz w:val="32"/>
          <w:szCs w:val="32"/>
          <w14:textFill>
            <w14:solidFill>
              <w14:schemeClr w14:val="tx1"/>
            </w14:solidFill>
          </w14:textFill>
        </w:rPr>
      </w:pPr>
      <w:r>
        <w:rPr>
          <w:rFonts w:hint="eastAsia" w:eastAsia="方正仿宋_GBK"/>
          <w:color w:val="000000" w:themeColor="text1"/>
          <w:kern w:val="0"/>
          <w:sz w:val="32"/>
          <w:szCs w:val="32"/>
          <w14:textFill>
            <w14:solidFill>
              <w14:schemeClr w14:val="tx1"/>
            </w14:solidFill>
          </w14:textFill>
        </w:rPr>
        <w:t>竞选人名称（盖章）：</w:t>
      </w:r>
      <w:r>
        <w:rPr>
          <w:rFonts w:hint="cs" w:eastAsia="方正仿宋_GBK"/>
          <w:color w:val="000000" w:themeColor="text1"/>
          <w:kern w:val="0"/>
          <w:sz w:val="32"/>
          <w:szCs w:val="32"/>
          <w14:textFill>
            <w14:solidFill>
              <w14:schemeClr w14:val="tx1"/>
            </w14:solidFill>
          </w14:textFill>
        </w:rPr>
        <w:t>         </w:t>
      </w:r>
    </w:p>
    <w:p w14:paraId="06A44498">
      <w:pPr>
        <w:widowControl/>
        <w:snapToGrid w:val="0"/>
        <w:spacing w:before="100" w:beforeAutospacing="1" w:after="100" w:afterAutospacing="1" w:line="600" w:lineRule="exact"/>
        <w:jc w:val="left"/>
        <w:textAlignment w:val="bottom"/>
        <w:rPr>
          <w:rFonts w:eastAsia="方正仿宋_GBK"/>
          <w:color w:val="000000" w:themeColor="text1"/>
          <w:kern w:val="0"/>
          <w:sz w:val="32"/>
          <w:szCs w:val="32"/>
          <w14:textFill>
            <w14:solidFill>
              <w14:schemeClr w14:val="tx1"/>
            </w14:solidFill>
          </w14:textFill>
        </w:rPr>
      </w:pPr>
      <w:r>
        <w:rPr>
          <w:rFonts w:hint="eastAsia" w:eastAsia="方正仿宋_GBK"/>
          <w:color w:val="000000" w:themeColor="text1"/>
          <w:kern w:val="0"/>
          <w:sz w:val="32"/>
          <w:szCs w:val="32"/>
          <w14:textFill>
            <w14:solidFill>
              <w14:schemeClr w14:val="tx1"/>
            </w14:solidFill>
          </w14:textFill>
        </w:rPr>
        <w:t>竞选人地址：</w:t>
      </w:r>
    </w:p>
    <w:p w14:paraId="6255BA9C">
      <w:pPr>
        <w:widowControl/>
        <w:snapToGrid w:val="0"/>
        <w:spacing w:before="100" w:beforeAutospacing="1" w:after="100" w:afterAutospacing="1" w:line="600" w:lineRule="exact"/>
        <w:jc w:val="left"/>
        <w:textAlignment w:val="bottom"/>
        <w:rPr>
          <w:rFonts w:eastAsia="方正仿宋_GBK"/>
          <w:color w:val="000000" w:themeColor="text1"/>
          <w:kern w:val="0"/>
          <w:sz w:val="32"/>
          <w:szCs w:val="32"/>
          <w14:textFill>
            <w14:solidFill>
              <w14:schemeClr w14:val="tx1"/>
            </w14:solidFill>
          </w14:textFill>
        </w:rPr>
      </w:pPr>
      <w:r>
        <w:rPr>
          <w:rFonts w:hint="eastAsia" w:eastAsia="方正仿宋_GBK"/>
          <w:color w:val="000000" w:themeColor="text1"/>
          <w:kern w:val="0"/>
          <w:sz w:val="32"/>
          <w:szCs w:val="32"/>
          <w14:textFill>
            <w14:solidFill>
              <w14:schemeClr w14:val="tx1"/>
            </w14:solidFill>
          </w14:textFill>
        </w:rPr>
        <w:t>授权人（法定代表人）签字：</w:t>
      </w:r>
      <w:r>
        <w:rPr>
          <w:rFonts w:hint="cs" w:eastAsia="方正仿宋_GBK"/>
          <w:color w:val="000000" w:themeColor="text1"/>
          <w:kern w:val="0"/>
          <w:sz w:val="32"/>
          <w:szCs w:val="32"/>
          <w14:textFill>
            <w14:solidFill>
              <w14:schemeClr w14:val="tx1"/>
            </w14:solidFill>
          </w14:textFill>
        </w:rPr>
        <w:t>                    </w:t>
      </w:r>
    </w:p>
    <w:p w14:paraId="65112881">
      <w:pPr>
        <w:widowControl/>
        <w:snapToGrid w:val="0"/>
        <w:spacing w:before="100" w:beforeAutospacing="1" w:after="100" w:afterAutospacing="1" w:line="600" w:lineRule="exact"/>
        <w:jc w:val="left"/>
        <w:textAlignment w:val="bottom"/>
        <w:rPr>
          <w:rFonts w:eastAsia="方正仿宋_GBK"/>
          <w:color w:val="000000" w:themeColor="text1"/>
          <w:kern w:val="0"/>
          <w:sz w:val="32"/>
          <w:szCs w:val="32"/>
          <w14:textFill>
            <w14:solidFill>
              <w14:schemeClr w14:val="tx1"/>
            </w14:solidFill>
          </w14:textFill>
        </w:rPr>
      </w:pPr>
      <w:r>
        <w:rPr>
          <w:rFonts w:hint="eastAsia" w:eastAsia="方正仿宋_GBK"/>
          <w:color w:val="000000" w:themeColor="text1"/>
          <w:kern w:val="0"/>
          <w:sz w:val="32"/>
          <w:szCs w:val="32"/>
          <w14:textFill>
            <w14:solidFill>
              <w14:schemeClr w14:val="tx1"/>
            </w14:solidFill>
          </w14:textFill>
        </w:rPr>
        <w:t>被授权人（代理人）签字：</w:t>
      </w:r>
      <w:r>
        <w:rPr>
          <w:rFonts w:hint="cs" w:eastAsia="方正仿宋_GBK"/>
          <w:color w:val="000000" w:themeColor="text1"/>
          <w:kern w:val="0"/>
          <w:sz w:val="32"/>
          <w:szCs w:val="32"/>
          <w14:textFill>
            <w14:solidFill>
              <w14:schemeClr w14:val="tx1"/>
            </w14:solidFill>
          </w14:textFill>
        </w:rPr>
        <w:t>   </w:t>
      </w:r>
    </w:p>
    <w:p w14:paraId="2D003D99">
      <w:pPr>
        <w:widowControl/>
        <w:snapToGrid w:val="0"/>
        <w:spacing w:before="100" w:beforeAutospacing="1" w:after="100" w:afterAutospacing="1" w:line="600" w:lineRule="exact"/>
        <w:ind w:firstLine="480"/>
        <w:jc w:val="left"/>
        <w:textAlignment w:val="bottom"/>
        <w:rPr>
          <w:rFonts w:eastAsia="方正仿宋_GBK"/>
          <w:color w:val="000000" w:themeColor="text1"/>
          <w:kern w:val="0"/>
          <w:sz w:val="32"/>
          <w:szCs w:val="32"/>
          <w14:textFill>
            <w14:solidFill>
              <w14:schemeClr w14:val="tx1"/>
            </w14:solidFill>
          </w14:textFill>
        </w:rPr>
      </w:pPr>
      <w:r>
        <w:rPr>
          <w:rFonts w:eastAsia="方正仿宋_GBK"/>
          <w:color w:val="000000" w:themeColor="text1"/>
          <w:kern w:val="0"/>
          <w:sz w:val="32"/>
          <w:szCs w:val="32"/>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2641600</wp:posOffset>
                </wp:positionH>
                <wp:positionV relativeFrom="paragraph">
                  <wp:posOffset>147320</wp:posOffset>
                </wp:positionV>
                <wp:extent cx="2971800" cy="2278380"/>
                <wp:effectExtent l="6350" t="6350" r="19050" b="26670"/>
                <wp:wrapNone/>
                <wp:docPr id="2" name="文本框 2"/>
                <wp:cNvGraphicFramePr/>
                <a:graphic xmlns:a="http://schemas.openxmlformats.org/drawingml/2006/main">
                  <a:graphicData uri="http://schemas.microsoft.com/office/word/2010/wordprocessingShape">
                    <wps:wsp>
                      <wps:cNvSpPr txBox="1"/>
                      <wps:spPr>
                        <a:xfrm>
                          <a:off x="0" y="0"/>
                          <a:ext cx="2971800" cy="227838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9968BE2">
                            <w:pPr>
                              <w:rPr>
                                <w:rFonts w:ascii="仿宋_GB2312" w:hAnsi="仿宋_GB2312" w:eastAsia="仿宋_GB2312" w:cs="仿宋_GB2312"/>
                              </w:rPr>
                            </w:pPr>
                            <w:r>
                              <w:rPr>
                                <w:rFonts w:hint="eastAsia" w:ascii="仿宋_GB2312" w:hAnsi="仿宋_GB2312" w:eastAsia="仿宋_GB2312" w:cs="仿宋_GB2312"/>
                              </w:rPr>
                              <w:t>被授权人身份证复印件</w:t>
                            </w:r>
                          </w:p>
                          <w:p w14:paraId="34425AF7">
                            <w:pPr>
                              <w:rPr>
                                <w:rFonts w:ascii="Calibri" w:hAnsi="Calibri"/>
                              </w:rPr>
                            </w:pPr>
                          </w:p>
                        </w:txbxContent>
                      </wps:txbx>
                      <wps:bodyPr upright="1"/>
                    </wps:wsp>
                  </a:graphicData>
                </a:graphic>
              </wp:anchor>
            </w:drawing>
          </mc:Choice>
          <mc:Fallback>
            <w:pict>
              <v:shape id="_x0000_s1026" o:spid="_x0000_s1026" o:spt="202" type="#_x0000_t202" style="position:absolute;left:0pt;margin-left:208pt;margin-top:11.6pt;height:179.4pt;width:234pt;z-index:251660288;mso-width-relative:page;mso-height-relative:page;" fillcolor="#FFFFFF" filled="t" stroked="t" coordsize="21600,21600" o:gfxdata="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0GZ0fZAAAACgEAAA8AAAAA&#10;AAAAAQAgAAAAIgAAAGRycy9kb3ducmV2LnhtbFBLAQIUABQAAAAIAIdO4kBbgvovEwIAAEUEAAAO&#10;AAAAAAAAAAEAIAAAACgBAABkcnMvZTJvRG9jLnhtbFBLBQYAAAAABgAGAFkBAACtBQAAAAA=&#10;">
                <v:fill on="t" focussize="0,0"/>
                <v:stroke color="#000000" joinstyle="miter"/>
                <v:imagedata o:title=""/>
                <o:lock v:ext="edit" aspectratio="f"/>
                <v:textbox>
                  <w:txbxContent>
                    <w:p w14:paraId="49968BE2">
                      <w:pPr>
                        <w:rPr>
                          <w:rFonts w:ascii="仿宋_GB2312" w:hAnsi="仿宋_GB2312" w:eastAsia="仿宋_GB2312" w:cs="仿宋_GB2312"/>
                        </w:rPr>
                      </w:pPr>
                      <w:r>
                        <w:rPr>
                          <w:rFonts w:hint="eastAsia" w:ascii="仿宋_GB2312" w:hAnsi="仿宋_GB2312" w:eastAsia="仿宋_GB2312" w:cs="仿宋_GB2312"/>
                        </w:rPr>
                        <w:t>被授权人身份证复印件</w:t>
                      </w:r>
                    </w:p>
                    <w:p w14:paraId="34425AF7">
                      <w:pPr>
                        <w:rPr>
                          <w:rFonts w:ascii="Calibri" w:hAnsi="Calibri"/>
                        </w:rPr>
                      </w:pPr>
                    </w:p>
                  </w:txbxContent>
                </v:textbox>
              </v:shape>
            </w:pict>
          </mc:Fallback>
        </mc:AlternateContent>
      </w:r>
      <w:r>
        <w:rPr>
          <w:rFonts w:eastAsia="方正仿宋_GBK"/>
          <w:color w:val="000000" w:themeColor="text1"/>
          <w:kern w:val="0"/>
          <w:sz w:val="32"/>
          <w:szCs w:val="32"/>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140970</wp:posOffset>
                </wp:positionV>
                <wp:extent cx="2857500" cy="2278380"/>
                <wp:effectExtent l="6350" t="6350" r="6350" b="26670"/>
                <wp:wrapNone/>
                <wp:docPr id="3" name="文本框 3"/>
                <wp:cNvGraphicFramePr/>
                <a:graphic xmlns:a="http://schemas.openxmlformats.org/drawingml/2006/main">
                  <a:graphicData uri="http://schemas.microsoft.com/office/word/2010/wordprocessingShape">
                    <wps:wsp>
                      <wps:cNvSpPr txBox="1"/>
                      <wps:spPr>
                        <a:xfrm>
                          <a:off x="0" y="0"/>
                          <a:ext cx="2857500" cy="227838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2BAF21F">
                            <w:pPr>
                              <w:rPr>
                                <w:rFonts w:ascii="仿宋_GB2312" w:hAnsi="仿宋_GB2312" w:eastAsia="仿宋_GB2312" w:cs="仿宋_GB2312"/>
                              </w:rPr>
                            </w:pPr>
                            <w:r>
                              <w:rPr>
                                <w:rFonts w:hint="eastAsia" w:ascii="仿宋_GB2312" w:hAnsi="仿宋_GB2312" w:eastAsia="仿宋_GB2312" w:cs="仿宋_GB2312"/>
                              </w:rPr>
                              <w:t>授权人身份证复印件</w:t>
                            </w:r>
                          </w:p>
                        </w:txbxContent>
                      </wps:txbx>
                      <wps:bodyPr upright="1"/>
                    </wps:wsp>
                  </a:graphicData>
                </a:graphic>
              </wp:anchor>
            </w:drawing>
          </mc:Choice>
          <mc:Fallback>
            <w:pict>
              <v:shape id="_x0000_s1026" o:spid="_x0000_s1026" o:spt="202" type="#_x0000_t202" style="position:absolute;left:0pt;margin-left:-36pt;margin-top:11.1pt;height:179.4pt;width:225pt;z-index:251659264;mso-width-relative:page;mso-height-relative:page;" fillcolor="#FFFFFF" filled="t" stroked="t" coordsize="21600,21600" o:gfxdata="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nBNJvZAAAACgEAAA8AAAAA&#10;AAAAAQAgAAAAIgAAAGRycy9kb3ducmV2LnhtbFBLAQIUABQAAAAIAIdO4kC45EpvEwIAAEUEAAAO&#10;AAAAAAAAAAEAIAAAACgBAABkcnMvZTJvRG9jLnhtbFBLBQYAAAAABgAGAFkBAACtBQAAAAA=&#10;">
                <v:fill on="t" focussize="0,0"/>
                <v:stroke color="#000000" joinstyle="miter"/>
                <v:imagedata o:title=""/>
                <o:lock v:ext="edit" aspectratio="f"/>
                <v:textbox>
                  <w:txbxContent>
                    <w:p w14:paraId="62BAF21F">
                      <w:pPr>
                        <w:rPr>
                          <w:rFonts w:ascii="仿宋_GB2312" w:hAnsi="仿宋_GB2312" w:eastAsia="仿宋_GB2312" w:cs="仿宋_GB2312"/>
                        </w:rPr>
                      </w:pPr>
                      <w:r>
                        <w:rPr>
                          <w:rFonts w:hint="eastAsia" w:ascii="仿宋_GB2312" w:hAnsi="仿宋_GB2312" w:eastAsia="仿宋_GB2312" w:cs="仿宋_GB2312"/>
                        </w:rPr>
                        <w:t>授权人身份证复印件</w:t>
                      </w:r>
                    </w:p>
                  </w:txbxContent>
                </v:textbox>
              </v:shape>
            </w:pict>
          </mc:Fallback>
        </mc:AlternateContent>
      </w:r>
    </w:p>
    <w:p w14:paraId="750C5191">
      <w:pPr>
        <w:widowControl/>
        <w:snapToGrid w:val="0"/>
        <w:spacing w:before="100" w:beforeAutospacing="1" w:after="100" w:afterAutospacing="1" w:line="600" w:lineRule="exact"/>
        <w:ind w:firstLine="480"/>
        <w:jc w:val="left"/>
        <w:textAlignment w:val="bottom"/>
        <w:rPr>
          <w:rFonts w:eastAsia="方正仿宋_GBK"/>
          <w:color w:val="000000" w:themeColor="text1"/>
          <w:kern w:val="0"/>
          <w:sz w:val="32"/>
          <w:szCs w:val="32"/>
          <w14:textFill>
            <w14:solidFill>
              <w14:schemeClr w14:val="tx1"/>
            </w14:solidFill>
          </w14:textFill>
        </w:rPr>
      </w:pPr>
    </w:p>
    <w:p w14:paraId="34AB6718">
      <w:pPr>
        <w:widowControl/>
        <w:snapToGrid w:val="0"/>
        <w:spacing w:before="100" w:beforeAutospacing="1" w:after="100" w:afterAutospacing="1" w:line="600" w:lineRule="exact"/>
        <w:ind w:firstLine="480"/>
        <w:jc w:val="left"/>
        <w:textAlignment w:val="bottom"/>
        <w:rPr>
          <w:rFonts w:eastAsia="方正仿宋_GBK"/>
          <w:color w:val="000000" w:themeColor="text1"/>
          <w:kern w:val="0"/>
          <w:sz w:val="32"/>
          <w:szCs w:val="32"/>
          <w14:textFill>
            <w14:solidFill>
              <w14:schemeClr w14:val="tx1"/>
            </w14:solidFill>
          </w14:textFill>
        </w:rPr>
      </w:pPr>
    </w:p>
    <w:p w14:paraId="14AEA3C0">
      <w:pPr>
        <w:pStyle w:val="5"/>
        <w:rPr>
          <w:color w:val="000000" w:themeColor="text1"/>
          <w14:textFill>
            <w14:solidFill>
              <w14:schemeClr w14:val="tx1"/>
            </w14:solidFill>
          </w14:textFill>
        </w:rPr>
      </w:pPr>
    </w:p>
    <w:p w14:paraId="0C04F5A5">
      <w:pPr>
        <w:rPr>
          <w:color w:val="000000" w:themeColor="text1"/>
          <w14:textFill>
            <w14:solidFill>
              <w14:schemeClr w14:val="tx1"/>
            </w14:solidFill>
          </w14:textFill>
        </w:rPr>
      </w:pPr>
    </w:p>
    <w:p w14:paraId="378B984D">
      <w:pPr>
        <w:pStyle w:val="5"/>
        <w:rPr>
          <w:color w:val="000000" w:themeColor="text1"/>
          <w14:textFill>
            <w14:solidFill>
              <w14:schemeClr w14:val="tx1"/>
            </w14:solidFill>
          </w14:textFill>
        </w:rPr>
      </w:pPr>
    </w:p>
    <w:p w14:paraId="4EE335F7">
      <w:pPr>
        <w:widowControl/>
        <w:snapToGrid w:val="0"/>
        <w:spacing w:before="100" w:beforeAutospacing="1" w:after="100" w:afterAutospacing="1" w:line="600" w:lineRule="exact"/>
        <w:ind w:firstLine="480"/>
        <w:jc w:val="center"/>
        <w:textAlignment w:val="bottom"/>
        <w:rPr>
          <w:rFonts w:ascii="方正仿宋_GBK" w:hAnsi="宋体" w:eastAsia="方正仿宋_GBK" w:cs="宋体"/>
          <w:snapToGrid w:val="0"/>
          <w:color w:val="000000" w:themeColor="text1"/>
          <w:kern w:val="0"/>
          <w:sz w:val="30"/>
          <w:szCs w:val="30"/>
          <w14:textFill>
            <w14:solidFill>
              <w14:schemeClr w14:val="tx1"/>
            </w14:solidFill>
          </w14:textFill>
        </w:rPr>
      </w:pPr>
    </w:p>
    <w:p w14:paraId="410A4D76">
      <w:pPr>
        <w:widowControl/>
        <w:snapToGrid w:val="0"/>
        <w:spacing w:line="600" w:lineRule="exact"/>
        <w:ind w:firstLine="482"/>
        <w:jc w:val="center"/>
        <w:textAlignment w:val="bottom"/>
        <w:rPr>
          <w:rFonts w:ascii="方正仿宋_GBK" w:hAnsi="宋体" w:eastAsia="方正仿宋_GBK" w:cs="宋体"/>
          <w:b/>
          <w:bCs/>
          <w:snapToGrid w:val="0"/>
          <w:color w:val="000000" w:themeColor="text1"/>
          <w:kern w:val="0"/>
          <w:sz w:val="32"/>
          <w:szCs w:val="32"/>
          <w14:textFill>
            <w14:solidFill>
              <w14:schemeClr w14:val="tx1"/>
            </w14:solidFill>
          </w14:textFill>
        </w:rPr>
      </w:pPr>
      <w:r>
        <w:rPr>
          <w:rFonts w:hint="eastAsia" w:ascii="方正仿宋_GBK" w:hAnsi="宋体" w:eastAsia="方正仿宋_GBK" w:cs="宋体"/>
          <w:b/>
          <w:bCs/>
          <w:snapToGrid w:val="0"/>
          <w:color w:val="000000" w:themeColor="text1"/>
          <w:kern w:val="0"/>
          <w:sz w:val="32"/>
          <w:szCs w:val="32"/>
          <w14:textFill>
            <w14:solidFill>
              <w14:schemeClr w14:val="tx1"/>
            </w14:solidFill>
          </w14:textFill>
        </w:rPr>
        <w:t>（三）</w:t>
      </w:r>
      <w:r>
        <w:rPr>
          <w:rFonts w:ascii="方正仿宋_GBK" w:hAnsi="宋体" w:eastAsia="方正仿宋_GBK" w:cs="宋体"/>
          <w:b/>
          <w:bCs/>
          <w:snapToGrid w:val="0"/>
          <w:color w:val="000000" w:themeColor="text1"/>
          <w:kern w:val="0"/>
          <w:sz w:val="32"/>
          <w:szCs w:val="32"/>
          <w14:textFill>
            <w14:solidFill>
              <w14:schemeClr w14:val="tx1"/>
            </w14:solidFill>
          </w14:textFill>
        </w:rPr>
        <w:t>资格条件证明资料</w:t>
      </w:r>
    </w:p>
    <w:p w14:paraId="769BDEDB">
      <w:pPr>
        <w:widowControl/>
        <w:snapToGrid w:val="0"/>
        <w:spacing w:line="600" w:lineRule="exact"/>
        <w:ind w:firstLine="482"/>
        <w:jc w:val="center"/>
        <w:textAlignment w:val="bottom"/>
        <w:rPr>
          <w:rFonts w:ascii="方正仿宋_GBK" w:hAnsi="宋体" w:eastAsia="方正仿宋_GBK" w:cs="宋体"/>
          <w:b/>
          <w:bCs/>
          <w:snapToGrid w:val="0"/>
          <w:color w:val="000000" w:themeColor="text1"/>
          <w:kern w:val="0"/>
          <w:sz w:val="32"/>
          <w:szCs w:val="32"/>
          <w14:textFill>
            <w14:solidFill>
              <w14:schemeClr w14:val="tx1"/>
            </w14:solidFill>
          </w14:textFill>
        </w:rPr>
      </w:pPr>
      <w:r>
        <w:rPr>
          <w:rFonts w:hint="eastAsia" w:ascii="方正仿宋_GBK" w:hAnsi="宋体" w:eastAsia="方正仿宋_GBK" w:cs="宋体"/>
          <w:b/>
          <w:bCs/>
          <w:snapToGrid w:val="0"/>
          <w:color w:val="000000" w:themeColor="text1"/>
          <w:kern w:val="0"/>
          <w:sz w:val="32"/>
          <w:szCs w:val="32"/>
          <w14:textFill>
            <w14:solidFill>
              <w14:schemeClr w14:val="tx1"/>
            </w14:solidFill>
          </w14:textFill>
        </w:rPr>
        <w:t>竞选人基本情况表</w:t>
      </w:r>
    </w:p>
    <w:tbl>
      <w:tblPr>
        <w:tblStyle w:val="23"/>
        <w:tblW w:w="10065" w:type="dxa"/>
        <w:tblInd w:w="-699"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1257"/>
        <w:gridCol w:w="1276"/>
        <w:gridCol w:w="850"/>
        <w:gridCol w:w="67"/>
        <w:gridCol w:w="500"/>
        <w:gridCol w:w="892"/>
        <w:gridCol w:w="668"/>
        <w:gridCol w:w="992"/>
        <w:gridCol w:w="1701"/>
      </w:tblGrid>
      <w:tr w14:paraId="219BE4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260E9DB9">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竞选人名称</w:t>
            </w:r>
          </w:p>
        </w:tc>
        <w:tc>
          <w:tcPr>
            <w:tcW w:w="8203" w:type="dxa"/>
            <w:gridSpan w:val="9"/>
            <w:vAlign w:val="center"/>
          </w:tcPr>
          <w:p w14:paraId="5F00CD6D">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r>
      <w:tr w14:paraId="4D7685F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7EBAB43B">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注册地址</w:t>
            </w:r>
          </w:p>
        </w:tc>
        <w:tc>
          <w:tcPr>
            <w:tcW w:w="3450" w:type="dxa"/>
            <w:gridSpan w:val="4"/>
            <w:vAlign w:val="center"/>
          </w:tcPr>
          <w:p w14:paraId="57570281">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1392" w:type="dxa"/>
            <w:gridSpan w:val="2"/>
            <w:vAlign w:val="center"/>
          </w:tcPr>
          <w:p w14:paraId="05BCE3FE">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邮政编码</w:t>
            </w:r>
          </w:p>
        </w:tc>
        <w:tc>
          <w:tcPr>
            <w:tcW w:w="3361" w:type="dxa"/>
            <w:gridSpan w:val="3"/>
            <w:vAlign w:val="center"/>
          </w:tcPr>
          <w:p w14:paraId="63B608A9">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r>
      <w:tr w14:paraId="5A8E625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14:paraId="6B689363">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联系方式</w:t>
            </w:r>
          </w:p>
        </w:tc>
        <w:tc>
          <w:tcPr>
            <w:tcW w:w="1257" w:type="dxa"/>
            <w:vAlign w:val="center"/>
          </w:tcPr>
          <w:p w14:paraId="552EA435">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联系人</w:t>
            </w:r>
          </w:p>
        </w:tc>
        <w:tc>
          <w:tcPr>
            <w:tcW w:w="2193" w:type="dxa"/>
            <w:gridSpan w:val="3"/>
            <w:vAlign w:val="center"/>
          </w:tcPr>
          <w:p w14:paraId="12FFD563">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1392" w:type="dxa"/>
            <w:gridSpan w:val="2"/>
            <w:vAlign w:val="center"/>
          </w:tcPr>
          <w:p w14:paraId="6BF066C0">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电话</w:t>
            </w:r>
          </w:p>
        </w:tc>
        <w:tc>
          <w:tcPr>
            <w:tcW w:w="3361" w:type="dxa"/>
            <w:gridSpan w:val="3"/>
            <w:vAlign w:val="center"/>
          </w:tcPr>
          <w:p w14:paraId="593CB618">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r>
      <w:tr w14:paraId="7989DE4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14:paraId="7B54BF8F">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1257" w:type="dxa"/>
            <w:vAlign w:val="center"/>
          </w:tcPr>
          <w:p w14:paraId="747AB91D">
            <w:pPr>
              <w:tabs>
                <w:tab w:val="left" w:pos="540"/>
              </w:tabs>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传  真</w:t>
            </w:r>
          </w:p>
        </w:tc>
        <w:tc>
          <w:tcPr>
            <w:tcW w:w="2193" w:type="dxa"/>
            <w:gridSpan w:val="3"/>
            <w:vAlign w:val="center"/>
          </w:tcPr>
          <w:p w14:paraId="47B39ADE">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1392" w:type="dxa"/>
            <w:gridSpan w:val="2"/>
            <w:vAlign w:val="center"/>
          </w:tcPr>
          <w:p w14:paraId="620FC77F">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网址</w:t>
            </w:r>
          </w:p>
        </w:tc>
        <w:tc>
          <w:tcPr>
            <w:tcW w:w="3361" w:type="dxa"/>
            <w:gridSpan w:val="3"/>
            <w:vAlign w:val="center"/>
          </w:tcPr>
          <w:p w14:paraId="7C123F51">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r>
      <w:tr w14:paraId="4699AE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19" w:hRule="exact"/>
        </w:trPr>
        <w:tc>
          <w:tcPr>
            <w:tcW w:w="1862" w:type="dxa"/>
            <w:vAlign w:val="center"/>
          </w:tcPr>
          <w:p w14:paraId="17C1D45D">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组织结构</w:t>
            </w:r>
          </w:p>
        </w:tc>
        <w:tc>
          <w:tcPr>
            <w:tcW w:w="8203" w:type="dxa"/>
            <w:gridSpan w:val="9"/>
            <w:vAlign w:val="center"/>
          </w:tcPr>
          <w:p w14:paraId="1EDDC231">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r>
      <w:tr w14:paraId="2BF5164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52" w:hRule="exact"/>
        </w:trPr>
        <w:tc>
          <w:tcPr>
            <w:tcW w:w="1862" w:type="dxa"/>
            <w:vAlign w:val="center"/>
          </w:tcPr>
          <w:p w14:paraId="7B6676E8">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法定代表人</w:t>
            </w:r>
          </w:p>
        </w:tc>
        <w:tc>
          <w:tcPr>
            <w:tcW w:w="1257" w:type="dxa"/>
            <w:vAlign w:val="center"/>
          </w:tcPr>
          <w:p w14:paraId="4B35C984">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姓  名</w:t>
            </w:r>
          </w:p>
        </w:tc>
        <w:tc>
          <w:tcPr>
            <w:tcW w:w="1276" w:type="dxa"/>
            <w:vAlign w:val="center"/>
          </w:tcPr>
          <w:p w14:paraId="21671194">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1417" w:type="dxa"/>
            <w:gridSpan w:val="3"/>
            <w:vAlign w:val="center"/>
          </w:tcPr>
          <w:p w14:paraId="6ADDAFCC">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技术职称（如有）</w:t>
            </w:r>
          </w:p>
        </w:tc>
        <w:tc>
          <w:tcPr>
            <w:tcW w:w="1560" w:type="dxa"/>
            <w:gridSpan w:val="2"/>
            <w:vAlign w:val="center"/>
          </w:tcPr>
          <w:p w14:paraId="4BFA29F6">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992" w:type="dxa"/>
            <w:vAlign w:val="center"/>
          </w:tcPr>
          <w:p w14:paraId="0FB7A212">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电  话</w:t>
            </w:r>
          </w:p>
        </w:tc>
        <w:tc>
          <w:tcPr>
            <w:tcW w:w="1701" w:type="dxa"/>
            <w:vAlign w:val="center"/>
          </w:tcPr>
          <w:p w14:paraId="64FC3749">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r>
      <w:tr w14:paraId="74BAF06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68" w:hRule="exact"/>
        </w:trPr>
        <w:tc>
          <w:tcPr>
            <w:tcW w:w="1862" w:type="dxa"/>
            <w:vAlign w:val="center"/>
          </w:tcPr>
          <w:p w14:paraId="7EDA5768">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 xml:space="preserve">技术负责人 </w:t>
            </w:r>
            <w:r>
              <w:rPr>
                <w:rFonts w:hint="eastAsia" w:ascii="方正仿宋_GBK" w:hAnsi="宋体" w:eastAsia="方正仿宋_GBK" w:cs="宋体"/>
                <w:color w:val="000000" w:themeColor="text1"/>
                <w:kern w:val="0"/>
                <w:sz w:val="18"/>
                <w:szCs w:val="18"/>
                <w14:textFill>
                  <w14:solidFill>
                    <w14:schemeClr w14:val="tx1"/>
                  </w14:solidFill>
                </w14:textFill>
              </w:rPr>
              <w:t>（如有）</w:t>
            </w:r>
          </w:p>
        </w:tc>
        <w:tc>
          <w:tcPr>
            <w:tcW w:w="1257" w:type="dxa"/>
            <w:vAlign w:val="center"/>
          </w:tcPr>
          <w:p w14:paraId="4AD40A11">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姓  名</w:t>
            </w:r>
          </w:p>
        </w:tc>
        <w:tc>
          <w:tcPr>
            <w:tcW w:w="1276" w:type="dxa"/>
            <w:vAlign w:val="center"/>
          </w:tcPr>
          <w:p w14:paraId="3B59052B">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1417" w:type="dxa"/>
            <w:gridSpan w:val="3"/>
            <w:vAlign w:val="center"/>
          </w:tcPr>
          <w:p w14:paraId="21D2B830">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技术职称（如有）</w:t>
            </w:r>
          </w:p>
        </w:tc>
        <w:tc>
          <w:tcPr>
            <w:tcW w:w="1560" w:type="dxa"/>
            <w:gridSpan w:val="2"/>
            <w:vAlign w:val="center"/>
          </w:tcPr>
          <w:p w14:paraId="1865D704">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992" w:type="dxa"/>
            <w:vAlign w:val="center"/>
          </w:tcPr>
          <w:p w14:paraId="55ACC1D1">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电  话</w:t>
            </w:r>
          </w:p>
        </w:tc>
        <w:tc>
          <w:tcPr>
            <w:tcW w:w="1701" w:type="dxa"/>
            <w:vAlign w:val="center"/>
          </w:tcPr>
          <w:p w14:paraId="676EE848">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r>
      <w:tr w14:paraId="2F71CED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06" w:hRule="exact"/>
        </w:trPr>
        <w:tc>
          <w:tcPr>
            <w:tcW w:w="1862" w:type="dxa"/>
            <w:vAlign w:val="center"/>
          </w:tcPr>
          <w:p w14:paraId="57E6288C">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成立时间</w:t>
            </w:r>
          </w:p>
        </w:tc>
        <w:tc>
          <w:tcPr>
            <w:tcW w:w="2533" w:type="dxa"/>
            <w:gridSpan w:val="2"/>
            <w:vAlign w:val="center"/>
          </w:tcPr>
          <w:p w14:paraId="5B6BEE11">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5670" w:type="dxa"/>
            <w:gridSpan w:val="7"/>
            <w:vAlign w:val="center"/>
          </w:tcPr>
          <w:p w14:paraId="1E159841">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员工总人数：</w:t>
            </w:r>
          </w:p>
        </w:tc>
      </w:tr>
      <w:tr w14:paraId="6C064A1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3DFBA36">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企业资质等级</w:t>
            </w:r>
          </w:p>
        </w:tc>
        <w:tc>
          <w:tcPr>
            <w:tcW w:w="2533" w:type="dxa"/>
            <w:gridSpan w:val="2"/>
            <w:vAlign w:val="center"/>
          </w:tcPr>
          <w:p w14:paraId="5BB84263">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850" w:type="dxa"/>
            <w:vMerge w:val="restart"/>
            <w:vAlign w:val="center"/>
          </w:tcPr>
          <w:p w14:paraId="4E9552FB">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其中</w:t>
            </w:r>
          </w:p>
        </w:tc>
        <w:tc>
          <w:tcPr>
            <w:tcW w:w="2127" w:type="dxa"/>
            <w:gridSpan w:val="4"/>
            <w:vAlign w:val="center"/>
          </w:tcPr>
          <w:p w14:paraId="4812FE92">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项目经理</w:t>
            </w:r>
            <w:r>
              <w:rPr>
                <w:rFonts w:hint="eastAsia" w:ascii="方正仿宋_GBK" w:hAnsi="宋体" w:eastAsia="方正仿宋_GBK" w:cs="宋体"/>
                <w:color w:val="000000" w:themeColor="text1"/>
                <w:kern w:val="0"/>
                <w:sz w:val="18"/>
                <w:szCs w:val="18"/>
                <w14:textFill>
                  <w14:solidFill>
                    <w14:schemeClr w14:val="tx1"/>
                  </w14:solidFill>
                </w14:textFill>
              </w:rPr>
              <w:t>（如有）</w:t>
            </w:r>
          </w:p>
        </w:tc>
        <w:tc>
          <w:tcPr>
            <w:tcW w:w="2693" w:type="dxa"/>
            <w:gridSpan w:val="2"/>
            <w:vAlign w:val="center"/>
          </w:tcPr>
          <w:p w14:paraId="789D99F4">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r>
      <w:tr w14:paraId="6DB3F1B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60B8E45">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营业执照号</w:t>
            </w:r>
          </w:p>
        </w:tc>
        <w:tc>
          <w:tcPr>
            <w:tcW w:w="2533" w:type="dxa"/>
            <w:gridSpan w:val="2"/>
            <w:vAlign w:val="center"/>
          </w:tcPr>
          <w:p w14:paraId="204A5FAF">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850" w:type="dxa"/>
            <w:vMerge w:val="continue"/>
            <w:vAlign w:val="center"/>
          </w:tcPr>
          <w:p w14:paraId="36A467ED">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2127" w:type="dxa"/>
            <w:gridSpan w:val="4"/>
            <w:vAlign w:val="center"/>
          </w:tcPr>
          <w:p w14:paraId="7F073E66">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 xml:space="preserve">高级职称人员 </w:t>
            </w:r>
            <w:r>
              <w:rPr>
                <w:rFonts w:hint="eastAsia" w:ascii="方正仿宋_GBK" w:hAnsi="宋体" w:eastAsia="方正仿宋_GBK" w:cs="宋体"/>
                <w:color w:val="000000" w:themeColor="text1"/>
                <w:kern w:val="0"/>
                <w:sz w:val="18"/>
                <w:szCs w:val="18"/>
                <w14:textFill>
                  <w14:solidFill>
                    <w14:schemeClr w14:val="tx1"/>
                  </w14:solidFill>
                </w14:textFill>
              </w:rPr>
              <w:t>（如有）</w:t>
            </w:r>
          </w:p>
        </w:tc>
        <w:tc>
          <w:tcPr>
            <w:tcW w:w="2693" w:type="dxa"/>
            <w:gridSpan w:val="2"/>
            <w:vAlign w:val="center"/>
          </w:tcPr>
          <w:p w14:paraId="423A1B51">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r>
      <w:tr w14:paraId="0951A92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74EFE5F0">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注册资金</w:t>
            </w:r>
          </w:p>
        </w:tc>
        <w:tc>
          <w:tcPr>
            <w:tcW w:w="2533" w:type="dxa"/>
            <w:gridSpan w:val="2"/>
            <w:vAlign w:val="center"/>
          </w:tcPr>
          <w:p w14:paraId="0E173CA8">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850" w:type="dxa"/>
            <w:vMerge w:val="continue"/>
            <w:vAlign w:val="center"/>
          </w:tcPr>
          <w:p w14:paraId="4DA88AF5">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2127" w:type="dxa"/>
            <w:gridSpan w:val="4"/>
            <w:vAlign w:val="center"/>
          </w:tcPr>
          <w:p w14:paraId="73A9A846">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 xml:space="preserve">中级职称人员 </w:t>
            </w:r>
            <w:r>
              <w:rPr>
                <w:rFonts w:hint="eastAsia" w:ascii="方正仿宋_GBK" w:hAnsi="宋体" w:eastAsia="方正仿宋_GBK" w:cs="宋体"/>
                <w:color w:val="000000" w:themeColor="text1"/>
                <w:kern w:val="0"/>
                <w:sz w:val="18"/>
                <w:szCs w:val="18"/>
                <w14:textFill>
                  <w14:solidFill>
                    <w14:schemeClr w14:val="tx1"/>
                  </w14:solidFill>
                </w14:textFill>
              </w:rPr>
              <w:t>（如有）</w:t>
            </w:r>
          </w:p>
        </w:tc>
        <w:tc>
          <w:tcPr>
            <w:tcW w:w="2693" w:type="dxa"/>
            <w:gridSpan w:val="2"/>
            <w:vAlign w:val="center"/>
          </w:tcPr>
          <w:p w14:paraId="2A0CCFEA">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r>
      <w:tr w14:paraId="1D43FD4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7" w:hRule="exact"/>
        </w:trPr>
        <w:tc>
          <w:tcPr>
            <w:tcW w:w="1862" w:type="dxa"/>
            <w:vAlign w:val="center"/>
          </w:tcPr>
          <w:p w14:paraId="38311F75">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开户银行</w:t>
            </w:r>
          </w:p>
        </w:tc>
        <w:tc>
          <w:tcPr>
            <w:tcW w:w="2533" w:type="dxa"/>
            <w:gridSpan w:val="2"/>
            <w:vAlign w:val="center"/>
          </w:tcPr>
          <w:p w14:paraId="35A82726">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850" w:type="dxa"/>
            <w:vMerge w:val="continue"/>
            <w:vAlign w:val="center"/>
          </w:tcPr>
          <w:p w14:paraId="509F85C6">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2127" w:type="dxa"/>
            <w:gridSpan w:val="4"/>
            <w:vAlign w:val="center"/>
          </w:tcPr>
          <w:p w14:paraId="76BACAB9">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 xml:space="preserve">初级职称人员 </w:t>
            </w:r>
            <w:r>
              <w:rPr>
                <w:rFonts w:hint="eastAsia" w:ascii="方正仿宋_GBK" w:hAnsi="宋体" w:eastAsia="方正仿宋_GBK" w:cs="宋体"/>
                <w:color w:val="000000" w:themeColor="text1"/>
                <w:kern w:val="0"/>
                <w:sz w:val="18"/>
                <w:szCs w:val="18"/>
                <w14:textFill>
                  <w14:solidFill>
                    <w14:schemeClr w14:val="tx1"/>
                  </w14:solidFill>
                </w14:textFill>
              </w:rPr>
              <w:t>（如有）</w:t>
            </w:r>
          </w:p>
        </w:tc>
        <w:tc>
          <w:tcPr>
            <w:tcW w:w="2693" w:type="dxa"/>
            <w:gridSpan w:val="2"/>
            <w:vAlign w:val="center"/>
          </w:tcPr>
          <w:p w14:paraId="41FD639E">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r>
      <w:tr w14:paraId="3ACF51C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07" w:hRule="exact"/>
        </w:trPr>
        <w:tc>
          <w:tcPr>
            <w:tcW w:w="1862" w:type="dxa"/>
            <w:vAlign w:val="center"/>
          </w:tcPr>
          <w:p w14:paraId="1F6FF860">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账号</w:t>
            </w:r>
          </w:p>
        </w:tc>
        <w:tc>
          <w:tcPr>
            <w:tcW w:w="2533" w:type="dxa"/>
            <w:gridSpan w:val="2"/>
            <w:vAlign w:val="center"/>
          </w:tcPr>
          <w:p w14:paraId="191482A4">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850" w:type="dxa"/>
            <w:vMerge w:val="continue"/>
            <w:vAlign w:val="center"/>
          </w:tcPr>
          <w:p w14:paraId="6F502BEB">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c>
          <w:tcPr>
            <w:tcW w:w="2127" w:type="dxa"/>
            <w:gridSpan w:val="4"/>
            <w:vAlign w:val="center"/>
          </w:tcPr>
          <w:p w14:paraId="047039FB">
            <w:pPr>
              <w:tabs>
                <w:tab w:val="left" w:pos="1240"/>
              </w:tabs>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技 工</w:t>
            </w:r>
            <w:r>
              <w:rPr>
                <w:rFonts w:hint="eastAsia" w:ascii="方正仿宋_GBK" w:hAnsi="宋体" w:eastAsia="方正仿宋_GBK" w:cs="宋体"/>
                <w:color w:val="000000" w:themeColor="text1"/>
                <w:kern w:val="0"/>
                <w:sz w:val="30"/>
                <w:szCs w:val="30"/>
                <w:lang w:val="en-US" w:eastAsia="zh-CN"/>
                <w14:textFill>
                  <w14:solidFill>
                    <w14:schemeClr w14:val="tx1"/>
                  </w14:solidFill>
                </w14:textFill>
              </w:rPr>
              <w:t xml:space="preserve"> </w:t>
            </w:r>
            <w:r>
              <w:rPr>
                <w:rFonts w:hint="eastAsia" w:ascii="方正仿宋_GBK" w:hAnsi="宋体" w:eastAsia="方正仿宋_GBK" w:cs="宋体"/>
                <w:color w:val="000000" w:themeColor="text1"/>
                <w:kern w:val="0"/>
                <w:sz w:val="30"/>
                <w:szCs w:val="30"/>
                <w14:textFill>
                  <w14:solidFill>
                    <w14:schemeClr w14:val="tx1"/>
                  </w14:solidFill>
                </w14:textFill>
              </w:rPr>
              <w:t xml:space="preserve"> </w:t>
            </w:r>
            <w:r>
              <w:rPr>
                <w:rFonts w:hint="eastAsia" w:ascii="方正仿宋_GBK" w:hAnsi="宋体" w:eastAsia="方正仿宋_GBK" w:cs="宋体"/>
                <w:color w:val="000000" w:themeColor="text1"/>
                <w:kern w:val="0"/>
                <w:sz w:val="30"/>
                <w:szCs w:val="30"/>
                <w:lang w:val="en-US" w:eastAsia="zh-CN"/>
                <w14:textFill>
                  <w14:solidFill>
                    <w14:schemeClr w14:val="tx1"/>
                  </w14:solidFill>
                </w14:textFill>
              </w:rPr>
              <w:t xml:space="preserve">      </w:t>
            </w:r>
            <w:r>
              <w:rPr>
                <w:rFonts w:hint="eastAsia" w:ascii="方正仿宋_GBK" w:hAnsi="宋体" w:eastAsia="方正仿宋_GBK" w:cs="宋体"/>
                <w:color w:val="000000" w:themeColor="text1"/>
                <w:kern w:val="0"/>
                <w:sz w:val="18"/>
                <w:szCs w:val="18"/>
                <w14:textFill>
                  <w14:solidFill>
                    <w14:schemeClr w14:val="tx1"/>
                  </w14:solidFill>
                </w14:textFill>
              </w:rPr>
              <w:t>（如有）</w:t>
            </w:r>
          </w:p>
        </w:tc>
        <w:tc>
          <w:tcPr>
            <w:tcW w:w="2693" w:type="dxa"/>
            <w:gridSpan w:val="2"/>
            <w:vAlign w:val="center"/>
          </w:tcPr>
          <w:p w14:paraId="71F91372">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r>
      <w:tr w14:paraId="6268B85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3EBA93D">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经营范围</w:t>
            </w:r>
          </w:p>
        </w:tc>
        <w:tc>
          <w:tcPr>
            <w:tcW w:w="8203" w:type="dxa"/>
            <w:gridSpan w:val="9"/>
            <w:vAlign w:val="center"/>
          </w:tcPr>
          <w:p w14:paraId="4C44E44D">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r>
      <w:tr w14:paraId="24BE563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5" w:hRule="exact"/>
        </w:trPr>
        <w:tc>
          <w:tcPr>
            <w:tcW w:w="1862" w:type="dxa"/>
            <w:vAlign w:val="center"/>
          </w:tcPr>
          <w:p w14:paraId="63173734">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备注</w:t>
            </w:r>
          </w:p>
        </w:tc>
        <w:tc>
          <w:tcPr>
            <w:tcW w:w="8203" w:type="dxa"/>
            <w:gridSpan w:val="9"/>
            <w:vAlign w:val="center"/>
          </w:tcPr>
          <w:p w14:paraId="2896F1B4">
            <w:pPr>
              <w:autoSpaceDE w:val="0"/>
              <w:autoSpaceDN w:val="0"/>
              <w:adjustRightInd w:val="0"/>
              <w:snapToGrid w:val="0"/>
              <w:jc w:val="center"/>
              <w:rPr>
                <w:rFonts w:ascii="方正仿宋_GBK" w:hAnsi="宋体" w:eastAsia="方正仿宋_GBK" w:cs="宋体"/>
                <w:color w:val="000000" w:themeColor="text1"/>
                <w:kern w:val="0"/>
                <w:sz w:val="30"/>
                <w:szCs w:val="30"/>
                <w14:textFill>
                  <w14:solidFill>
                    <w14:schemeClr w14:val="tx1"/>
                  </w14:solidFill>
                </w14:textFill>
              </w:rPr>
            </w:pPr>
          </w:p>
        </w:tc>
      </w:tr>
    </w:tbl>
    <w:p w14:paraId="507A5EDB">
      <w:pPr>
        <w:autoSpaceDE w:val="0"/>
        <w:autoSpaceDN w:val="0"/>
        <w:adjustRightInd w:val="0"/>
        <w:snapToGrid w:val="0"/>
        <w:jc w:val="left"/>
        <w:rPr>
          <w:rFonts w:eastAsia="方正仿宋_GBK"/>
          <w:color w:val="000000" w:themeColor="text1"/>
          <w:kern w:val="0"/>
          <w:sz w:val="32"/>
          <w:szCs w:val="32"/>
          <w14:textFill>
            <w14:solidFill>
              <w14:schemeClr w14:val="tx1"/>
            </w14:solidFill>
          </w14:textFill>
        </w:rPr>
      </w:pPr>
      <w:r>
        <w:rPr>
          <w:rFonts w:hint="eastAsia" w:ascii="方正仿宋_GBK" w:hAnsi="宋体" w:eastAsia="方正仿宋_GBK" w:cs="宋体"/>
          <w:color w:val="000000" w:themeColor="text1"/>
          <w:kern w:val="0"/>
          <w:sz w:val="30"/>
          <w:szCs w:val="30"/>
          <w14:textFill>
            <w14:solidFill>
              <w14:schemeClr w14:val="tx1"/>
            </w14:solidFill>
          </w14:textFill>
        </w:rPr>
        <w:t>注</w:t>
      </w:r>
      <w:r>
        <w:rPr>
          <w:rFonts w:ascii="方正仿宋_GBK" w:hAnsi="宋体" w:eastAsia="方正仿宋_GBK" w:cs="宋体"/>
          <w:color w:val="000000" w:themeColor="text1"/>
          <w:kern w:val="0"/>
          <w:sz w:val="30"/>
          <w:szCs w:val="30"/>
          <w14:textFill>
            <w14:solidFill>
              <w14:schemeClr w14:val="tx1"/>
            </w14:solidFill>
          </w14:textFill>
        </w:rPr>
        <w:t>：</w:t>
      </w:r>
      <w:r>
        <w:rPr>
          <w:rFonts w:hint="eastAsia" w:ascii="方正仿宋_GBK" w:hAnsi="宋体" w:eastAsia="方正仿宋_GBK" w:cs="宋体"/>
          <w:color w:val="auto"/>
          <w:kern w:val="0"/>
          <w:sz w:val="30"/>
          <w:szCs w:val="30"/>
        </w:rPr>
        <w:t>附营业执照</w:t>
      </w:r>
      <w:r>
        <w:rPr>
          <w:rFonts w:ascii="方正仿宋_GBK" w:hAnsi="宋体" w:eastAsia="方正仿宋_GBK" w:cs="宋体"/>
          <w:color w:val="auto"/>
          <w:kern w:val="0"/>
          <w:sz w:val="30"/>
          <w:szCs w:val="30"/>
        </w:rPr>
        <w:t>、</w:t>
      </w:r>
      <w:r>
        <w:rPr>
          <w:rFonts w:hint="eastAsia" w:ascii="方正仿宋_GBK" w:hAnsi="宋体" w:eastAsia="方正仿宋_GBK" w:cs="宋体"/>
          <w:color w:val="auto"/>
          <w:kern w:val="0"/>
          <w:sz w:val="30"/>
          <w:szCs w:val="30"/>
        </w:rPr>
        <w:t>竞选人</w:t>
      </w:r>
      <w:r>
        <w:rPr>
          <w:rFonts w:ascii="方正仿宋_GBK" w:hAnsi="宋体" w:eastAsia="方正仿宋_GBK" w:cs="宋体"/>
          <w:color w:val="auto"/>
          <w:kern w:val="0"/>
          <w:sz w:val="30"/>
          <w:szCs w:val="30"/>
        </w:rPr>
        <w:t>资质证明材料</w:t>
      </w:r>
    </w:p>
    <w:p w14:paraId="31F1A64C">
      <w:pPr>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r>
        <w:rPr>
          <w:rFonts w:hint="eastAsia" w:eastAsia="方正仿宋_GBK"/>
          <w:b/>
          <w:bCs/>
          <w:color w:val="000000" w:themeColor="text1"/>
          <w:kern w:val="0"/>
          <w:sz w:val="32"/>
          <w:szCs w:val="32"/>
          <w14:textFill>
            <w14:solidFill>
              <w14:schemeClr w14:val="tx1"/>
            </w14:solidFill>
          </w14:textFill>
        </w:rPr>
        <w:t>竞选人业绩证明材料</w:t>
      </w:r>
      <w:r>
        <w:rPr>
          <w:rFonts w:hint="eastAsia" w:eastAsia="方正仿宋_GBK"/>
          <w:color w:val="000000" w:themeColor="text1"/>
          <w:kern w:val="0"/>
          <w:sz w:val="32"/>
          <w:szCs w:val="32"/>
          <w14:textFill>
            <w14:solidFill>
              <w14:schemeClr w14:val="tx1"/>
            </w14:solidFill>
          </w14:textFill>
        </w:rPr>
        <w:t>（如有）</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1"/>
        <w:gridCol w:w="6451"/>
      </w:tblGrid>
      <w:tr w14:paraId="2CA7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32AE95D5">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项目名称</w:t>
            </w:r>
          </w:p>
        </w:tc>
        <w:tc>
          <w:tcPr>
            <w:tcW w:w="6451" w:type="dxa"/>
          </w:tcPr>
          <w:p w14:paraId="7E77D75C">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37FF5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570A18CA">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发包人名称</w:t>
            </w:r>
          </w:p>
        </w:tc>
        <w:tc>
          <w:tcPr>
            <w:tcW w:w="6451" w:type="dxa"/>
          </w:tcPr>
          <w:p w14:paraId="17767CA2">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50C59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7F3D816C">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发包人地址</w:t>
            </w:r>
          </w:p>
        </w:tc>
        <w:tc>
          <w:tcPr>
            <w:tcW w:w="6451" w:type="dxa"/>
          </w:tcPr>
          <w:p w14:paraId="7024DEA3">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1410C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06267587">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发包人电话</w:t>
            </w:r>
          </w:p>
        </w:tc>
        <w:tc>
          <w:tcPr>
            <w:tcW w:w="6451" w:type="dxa"/>
          </w:tcPr>
          <w:p w14:paraId="03252174">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4C99C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1C184078">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合同价格</w:t>
            </w:r>
          </w:p>
        </w:tc>
        <w:tc>
          <w:tcPr>
            <w:tcW w:w="6451" w:type="dxa"/>
          </w:tcPr>
          <w:p w14:paraId="0A29D279">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2BD9A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33DB1279">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开工日期</w:t>
            </w:r>
          </w:p>
        </w:tc>
        <w:tc>
          <w:tcPr>
            <w:tcW w:w="6451" w:type="dxa"/>
          </w:tcPr>
          <w:p w14:paraId="69B4D357">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0E4DA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6D3FDF95">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竣工日期</w:t>
            </w:r>
          </w:p>
        </w:tc>
        <w:tc>
          <w:tcPr>
            <w:tcW w:w="6451" w:type="dxa"/>
          </w:tcPr>
          <w:p w14:paraId="15C9CF42">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6F07B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22CF7801">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承担的工作</w:t>
            </w:r>
          </w:p>
        </w:tc>
        <w:tc>
          <w:tcPr>
            <w:tcW w:w="6451" w:type="dxa"/>
          </w:tcPr>
          <w:p w14:paraId="207B8EDE">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4FAD5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2DEDDC71">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工程质量</w:t>
            </w:r>
          </w:p>
        </w:tc>
        <w:tc>
          <w:tcPr>
            <w:tcW w:w="6451" w:type="dxa"/>
          </w:tcPr>
          <w:p w14:paraId="400D44EB">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01BEE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3F68852C">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项目描述</w:t>
            </w:r>
          </w:p>
        </w:tc>
        <w:tc>
          <w:tcPr>
            <w:tcW w:w="6451" w:type="dxa"/>
          </w:tcPr>
          <w:p w14:paraId="07B375ED">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6CC4F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4939064B">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备注</w:t>
            </w:r>
          </w:p>
        </w:tc>
        <w:tc>
          <w:tcPr>
            <w:tcW w:w="6451" w:type="dxa"/>
          </w:tcPr>
          <w:p w14:paraId="491743FC">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bl>
    <w:p w14:paraId="5E9DB409">
      <w:pPr>
        <w:widowControl/>
        <w:spacing w:before="100" w:beforeAutospacing="1" w:after="100" w:afterAutospacing="1" w:line="600" w:lineRule="exact"/>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注：以上工程需提供合同或报告关键页复印件，加盖竞选人公章。</w:t>
      </w:r>
    </w:p>
    <w:p w14:paraId="280E788A">
      <w:pPr>
        <w:pStyle w:val="2"/>
        <w:rPr>
          <w:color w:val="000000" w:themeColor="text1"/>
          <w14:textFill>
            <w14:solidFill>
              <w14:schemeClr w14:val="tx1"/>
            </w14:solidFill>
          </w14:textFill>
        </w:rPr>
      </w:pPr>
    </w:p>
    <w:p w14:paraId="06B71099">
      <w:pPr>
        <w:rPr>
          <w:color w:val="000000" w:themeColor="text1"/>
          <w14:textFill>
            <w14:solidFill>
              <w14:schemeClr w14:val="tx1"/>
            </w14:solidFill>
          </w14:textFill>
        </w:rPr>
      </w:pPr>
    </w:p>
    <w:p w14:paraId="29AEED04">
      <w:pPr>
        <w:pStyle w:val="2"/>
        <w:rPr>
          <w:color w:val="000000" w:themeColor="text1"/>
          <w14:textFill>
            <w14:solidFill>
              <w14:schemeClr w14:val="tx1"/>
            </w14:solidFill>
          </w14:textFill>
        </w:rPr>
      </w:pPr>
    </w:p>
    <w:p w14:paraId="07AD2B16">
      <w:pPr>
        <w:rPr>
          <w:color w:val="000000" w:themeColor="text1"/>
          <w14:textFill>
            <w14:solidFill>
              <w14:schemeClr w14:val="tx1"/>
            </w14:solidFill>
          </w14:textFill>
        </w:rPr>
      </w:pPr>
    </w:p>
    <w:p w14:paraId="1FDF11DB">
      <w:pPr>
        <w:pStyle w:val="2"/>
        <w:rPr>
          <w:color w:val="000000" w:themeColor="text1"/>
          <w14:textFill>
            <w14:solidFill>
              <w14:schemeClr w14:val="tx1"/>
            </w14:solidFill>
          </w14:textFill>
        </w:rPr>
      </w:pPr>
    </w:p>
    <w:p w14:paraId="2432F59C">
      <w:pPr>
        <w:rPr>
          <w:color w:val="000000" w:themeColor="text1"/>
          <w14:textFill>
            <w14:solidFill>
              <w14:schemeClr w14:val="tx1"/>
            </w14:solidFill>
          </w14:textFill>
        </w:rPr>
      </w:pPr>
    </w:p>
    <w:p w14:paraId="663E7E37">
      <w:pPr>
        <w:pStyle w:val="2"/>
        <w:rPr>
          <w:color w:val="000000" w:themeColor="text1"/>
          <w14:textFill>
            <w14:solidFill>
              <w14:schemeClr w14:val="tx1"/>
            </w14:solidFill>
          </w14:textFill>
        </w:rPr>
      </w:pPr>
    </w:p>
    <w:p w14:paraId="1B0D0E44">
      <w:pPr>
        <w:rPr>
          <w:color w:val="000000" w:themeColor="text1"/>
          <w14:textFill>
            <w14:solidFill>
              <w14:schemeClr w14:val="tx1"/>
            </w14:solidFill>
          </w14:textFill>
        </w:rPr>
      </w:pPr>
    </w:p>
    <w:p w14:paraId="2A397AC0">
      <w:pPr>
        <w:pStyle w:val="2"/>
        <w:rPr>
          <w:color w:val="000000" w:themeColor="text1"/>
          <w14:textFill>
            <w14:solidFill>
              <w14:schemeClr w14:val="tx1"/>
            </w14:solidFill>
          </w14:textFill>
        </w:rPr>
      </w:pPr>
    </w:p>
    <w:p w14:paraId="166139BA">
      <w:pPr>
        <w:rPr>
          <w:color w:val="000000" w:themeColor="text1"/>
          <w14:textFill>
            <w14:solidFill>
              <w14:schemeClr w14:val="tx1"/>
            </w14:solidFill>
          </w14:textFill>
        </w:rPr>
      </w:pPr>
    </w:p>
    <w:p w14:paraId="6C7DE3E1">
      <w:pPr>
        <w:pStyle w:val="2"/>
        <w:rPr>
          <w:color w:val="000000" w:themeColor="text1"/>
          <w14:textFill>
            <w14:solidFill>
              <w14:schemeClr w14:val="tx1"/>
            </w14:solidFill>
          </w14:textFill>
        </w:rPr>
      </w:pPr>
    </w:p>
    <w:p w14:paraId="19AEBD10">
      <w:pPr>
        <w:rPr>
          <w:color w:val="000000" w:themeColor="text1"/>
          <w14:textFill>
            <w14:solidFill>
              <w14:schemeClr w14:val="tx1"/>
            </w14:solidFill>
          </w14:textFill>
        </w:rPr>
      </w:pPr>
    </w:p>
    <w:p w14:paraId="3AEA2BBD">
      <w:pPr>
        <w:pStyle w:val="2"/>
        <w:rPr>
          <w:color w:val="000000" w:themeColor="text1"/>
          <w14:textFill>
            <w14:solidFill>
              <w14:schemeClr w14:val="tx1"/>
            </w14:solidFill>
          </w14:textFill>
        </w:rPr>
      </w:pPr>
    </w:p>
    <w:p w14:paraId="32498B7D">
      <w:pPr>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r>
        <w:rPr>
          <w:rFonts w:hint="eastAsia" w:eastAsia="方正仿宋_GBK"/>
          <w:b/>
          <w:bCs/>
          <w:color w:val="000000" w:themeColor="text1"/>
          <w:kern w:val="0"/>
          <w:sz w:val="32"/>
          <w:szCs w:val="32"/>
          <w14:textFill>
            <w14:solidFill>
              <w14:schemeClr w14:val="tx1"/>
            </w14:solidFill>
          </w14:textFill>
        </w:rPr>
        <w:t>拟投入项目组</w:t>
      </w:r>
      <w:r>
        <w:rPr>
          <w:rFonts w:eastAsia="方正仿宋_GBK"/>
          <w:b/>
          <w:bCs/>
          <w:color w:val="000000" w:themeColor="text1"/>
          <w:kern w:val="0"/>
          <w:sz w:val="32"/>
          <w:szCs w:val="32"/>
          <w14:textFill>
            <w14:solidFill>
              <w14:schemeClr w14:val="tx1"/>
            </w14:solidFill>
          </w14:textFill>
        </w:rPr>
        <w:t>主要</w:t>
      </w:r>
      <w:r>
        <w:rPr>
          <w:rFonts w:hint="eastAsia" w:eastAsia="方正仿宋_GBK"/>
          <w:b/>
          <w:bCs/>
          <w:color w:val="000000" w:themeColor="text1"/>
          <w:kern w:val="0"/>
          <w:sz w:val="32"/>
          <w:szCs w:val="32"/>
          <w14:textFill>
            <w14:solidFill>
              <w14:schemeClr w14:val="tx1"/>
            </w14:solidFill>
          </w14:textFill>
        </w:rPr>
        <w:t>人员名单</w:t>
      </w:r>
      <w:r>
        <w:rPr>
          <w:rFonts w:hint="eastAsia" w:eastAsia="方正仿宋_GBK"/>
          <w:color w:val="000000" w:themeColor="text1"/>
          <w:kern w:val="0"/>
          <w:sz w:val="32"/>
          <w:szCs w:val="32"/>
          <w14:textFill>
            <w14:solidFill>
              <w14:schemeClr w14:val="tx1"/>
            </w14:solidFill>
          </w14:textFill>
        </w:rPr>
        <w:t>（如有）</w:t>
      </w:r>
    </w:p>
    <w:tbl>
      <w:tblPr>
        <w:tblStyle w:val="24"/>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6"/>
        <w:gridCol w:w="2252"/>
        <w:gridCol w:w="1258"/>
        <w:gridCol w:w="2460"/>
        <w:gridCol w:w="1516"/>
      </w:tblGrid>
      <w:tr w14:paraId="6F7BB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156" w:type="dxa"/>
          </w:tcPr>
          <w:p w14:paraId="1CDB6E19">
            <w:pPr>
              <w:widowControl/>
              <w:spacing w:before="100" w:beforeAutospacing="1" w:after="100" w:afterAutospacing="1" w:line="600" w:lineRule="exact"/>
              <w:jc w:val="center"/>
              <w:rPr>
                <w:rFonts w:ascii="方正仿宋_GBK" w:eastAsia="方正仿宋_GBK"/>
                <w:color w:val="000000" w:themeColor="text1"/>
                <w:kern w:val="0"/>
                <w:sz w:val="30"/>
                <w:szCs w:val="30"/>
                <w14:textFill>
                  <w14:solidFill>
                    <w14:schemeClr w14:val="tx1"/>
                  </w14:solidFill>
                </w14:textFill>
              </w:rPr>
            </w:pPr>
            <w:r>
              <w:rPr>
                <w:rFonts w:hint="eastAsia" w:ascii="方正仿宋_GBK" w:eastAsia="方正仿宋_GBK"/>
                <w:color w:val="000000" w:themeColor="text1"/>
                <w:kern w:val="0"/>
                <w:sz w:val="30"/>
                <w:szCs w:val="30"/>
                <w14:textFill>
                  <w14:solidFill>
                    <w14:schemeClr w14:val="tx1"/>
                  </w14:solidFill>
                </w14:textFill>
              </w:rPr>
              <w:t>姓名</w:t>
            </w:r>
          </w:p>
        </w:tc>
        <w:tc>
          <w:tcPr>
            <w:tcW w:w="2252" w:type="dxa"/>
          </w:tcPr>
          <w:p w14:paraId="6E21772F">
            <w:pPr>
              <w:widowControl/>
              <w:spacing w:before="100" w:beforeAutospacing="1" w:after="100" w:afterAutospacing="1" w:line="600" w:lineRule="exact"/>
              <w:jc w:val="center"/>
              <w:rPr>
                <w:rFonts w:ascii="方正仿宋_GBK" w:eastAsia="方正仿宋_GBK"/>
                <w:color w:val="000000" w:themeColor="text1"/>
                <w:kern w:val="0"/>
                <w:sz w:val="30"/>
                <w:szCs w:val="30"/>
                <w14:textFill>
                  <w14:solidFill>
                    <w14:schemeClr w14:val="tx1"/>
                  </w14:solidFill>
                </w14:textFill>
              </w:rPr>
            </w:pPr>
            <w:r>
              <w:rPr>
                <w:rFonts w:hint="eastAsia" w:ascii="方正仿宋_GBK" w:eastAsia="方正仿宋_GBK"/>
                <w:color w:val="000000" w:themeColor="text1"/>
                <w:kern w:val="0"/>
                <w:sz w:val="30"/>
                <w:szCs w:val="30"/>
                <w14:textFill>
                  <w14:solidFill>
                    <w14:schemeClr w14:val="tx1"/>
                  </w14:solidFill>
                </w14:textFill>
              </w:rPr>
              <w:t>资质证书/职称</w:t>
            </w:r>
          </w:p>
        </w:tc>
        <w:tc>
          <w:tcPr>
            <w:tcW w:w="1258" w:type="dxa"/>
          </w:tcPr>
          <w:p w14:paraId="1EFBB868">
            <w:pPr>
              <w:widowControl/>
              <w:spacing w:before="100" w:beforeAutospacing="1" w:after="100" w:afterAutospacing="1" w:line="600" w:lineRule="exact"/>
              <w:jc w:val="center"/>
              <w:rPr>
                <w:rFonts w:ascii="方正仿宋_GBK" w:eastAsia="方正仿宋_GBK"/>
                <w:color w:val="000000" w:themeColor="text1"/>
                <w:kern w:val="0"/>
                <w:sz w:val="30"/>
                <w:szCs w:val="30"/>
                <w14:textFill>
                  <w14:solidFill>
                    <w14:schemeClr w14:val="tx1"/>
                  </w14:solidFill>
                </w14:textFill>
              </w:rPr>
            </w:pPr>
            <w:r>
              <w:rPr>
                <w:rFonts w:hint="eastAsia" w:ascii="方正仿宋_GBK" w:eastAsia="方正仿宋_GBK"/>
                <w:color w:val="000000" w:themeColor="text1"/>
                <w:kern w:val="0"/>
                <w:sz w:val="30"/>
                <w:szCs w:val="30"/>
                <w14:textFill>
                  <w14:solidFill>
                    <w14:schemeClr w14:val="tx1"/>
                  </w14:solidFill>
                </w14:textFill>
              </w:rPr>
              <w:t>专业</w:t>
            </w:r>
          </w:p>
        </w:tc>
        <w:tc>
          <w:tcPr>
            <w:tcW w:w="2460" w:type="dxa"/>
          </w:tcPr>
          <w:p w14:paraId="45AF8FF7">
            <w:pPr>
              <w:widowControl/>
              <w:spacing w:before="100" w:beforeAutospacing="1" w:after="100" w:afterAutospacing="1" w:line="600" w:lineRule="exact"/>
              <w:jc w:val="center"/>
              <w:rPr>
                <w:rFonts w:ascii="方正仿宋_GBK" w:eastAsia="方正仿宋_GBK"/>
                <w:color w:val="000000" w:themeColor="text1"/>
                <w:kern w:val="0"/>
                <w:sz w:val="30"/>
                <w:szCs w:val="30"/>
                <w14:textFill>
                  <w14:solidFill>
                    <w14:schemeClr w14:val="tx1"/>
                  </w14:solidFill>
                </w14:textFill>
              </w:rPr>
            </w:pPr>
            <w:r>
              <w:rPr>
                <w:rFonts w:hint="eastAsia" w:ascii="方正仿宋_GBK" w:eastAsia="方正仿宋_GBK"/>
                <w:color w:val="000000" w:themeColor="text1"/>
                <w:kern w:val="0"/>
                <w:sz w:val="30"/>
                <w:szCs w:val="30"/>
                <w14:textFill>
                  <w14:solidFill>
                    <w14:schemeClr w14:val="tx1"/>
                  </w14:solidFill>
                </w14:textFill>
              </w:rPr>
              <w:t>拟在本项目任职</w:t>
            </w:r>
          </w:p>
        </w:tc>
        <w:tc>
          <w:tcPr>
            <w:tcW w:w="1516" w:type="dxa"/>
          </w:tcPr>
          <w:p w14:paraId="40344586">
            <w:pPr>
              <w:widowControl/>
              <w:spacing w:before="100" w:beforeAutospacing="1" w:after="100" w:afterAutospacing="1" w:line="600" w:lineRule="exact"/>
              <w:jc w:val="center"/>
              <w:rPr>
                <w:rFonts w:ascii="方正仿宋_GBK" w:eastAsia="方正仿宋_GBK"/>
                <w:color w:val="000000" w:themeColor="text1"/>
                <w:kern w:val="0"/>
                <w:sz w:val="30"/>
                <w:szCs w:val="30"/>
                <w14:textFill>
                  <w14:solidFill>
                    <w14:schemeClr w14:val="tx1"/>
                  </w14:solidFill>
                </w14:textFill>
              </w:rPr>
            </w:pPr>
            <w:r>
              <w:rPr>
                <w:rFonts w:hint="eastAsia" w:ascii="方正仿宋_GBK" w:eastAsia="方正仿宋_GBK"/>
                <w:color w:val="000000" w:themeColor="text1"/>
                <w:kern w:val="0"/>
                <w:sz w:val="30"/>
                <w:szCs w:val="30"/>
                <w14:textFill>
                  <w14:solidFill>
                    <w14:schemeClr w14:val="tx1"/>
                  </w14:solidFill>
                </w14:textFill>
              </w:rPr>
              <w:t>工作年限</w:t>
            </w:r>
          </w:p>
        </w:tc>
      </w:tr>
      <w:tr w14:paraId="56307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tcPr>
          <w:p w14:paraId="31981F3C">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252" w:type="dxa"/>
          </w:tcPr>
          <w:p w14:paraId="4E64459A">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258" w:type="dxa"/>
          </w:tcPr>
          <w:p w14:paraId="1510A66B">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460" w:type="dxa"/>
          </w:tcPr>
          <w:p w14:paraId="3AC4958C">
            <w:pPr>
              <w:widowControl/>
              <w:spacing w:before="100" w:beforeAutospacing="1" w:after="100" w:afterAutospacing="1" w:line="600" w:lineRule="exact"/>
              <w:jc w:val="center"/>
              <w:rPr>
                <w:rFonts w:ascii="方正仿宋_GBK" w:eastAsia="方正仿宋_GBK"/>
                <w:color w:val="000000" w:themeColor="text1"/>
                <w:kern w:val="0"/>
                <w:sz w:val="30"/>
                <w:szCs w:val="30"/>
                <w14:textFill>
                  <w14:solidFill>
                    <w14:schemeClr w14:val="tx1"/>
                  </w14:solidFill>
                </w14:textFill>
              </w:rPr>
            </w:pPr>
            <w:r>
              <w:rPr>
                <w:rFonts w:hint="eastAsia" w:ascii="方正仿宋_GBK" w:hAnsi="仿宋" w:eastAsia="方正仿宋_GBK" w:cs="仿宋"/>
                <w:bCs/>
                <w:snapToGrid w:val="0"/>
                <w:color w:val="000000" w:themeColor="text1"/>
                <w:kern w:val="0"/>
                <w:sz w:val="30"/>
                <w:szCs w:val="30"/>
                <w14:textFill>
                  <w14:solidFill>
                    <w14:schemeClr w14:val="tx1"/>
                  </w14:solidFill>
                </w14:textFill>
              </w:rPr>
              <w:t>项目负责人</w:t>
            </w:r>
          </w:p>
        </w:tc>
        <w:tc>
          <w:tcPr>
            <w:tcW w:w="1516" w:type="dxa"/>
          </w:tcPr>
          <w:p w14:paraId="3113EB9F">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r>
      <w:tr w14:paraId="12909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tcPr>
          <w:p w14:paraId="4D7CC87D">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252" w:type="dxa"/>
          </w:tcPr>
          <w:p w14:paraId="2A30327C">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258" w:type="dxa"/>
          </w:tcPr>
          <w:p w14:paraId="2AC351AC">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460" w:type="dxa"/>
          </w:tcPr>
          <w:p w14:paraId="17FA5259">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516" w:type="dxa"/>
          </w:tcPr>
          <w:p w14:paraId="03512F44">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r>
      <w:tr w14:paraId="4F180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tcPr>
          <w:p w14:paraId="3AB287C6">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252" w:type="dxa"/>
          </w:tcPr>
          <w:p w14:paraId="466E6419">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258" w:type="dxa"/>
          </w:tcPr>
          <w:p w14:paraId="5E6E14FD">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460" w:type="dxa"/>
          </w:tcPr>
          <w:p w14:paraId="10466B76">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516" w:type="dxa"/>
          </w:tcPr>
          <w:p w14:paraId="1FD22B82">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r>
      <w:tr w14:paraId="71EFA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tcPr>
          <w:p w14:paraId="37978571">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252" w:type="dxa"/>
          </w:tcPr>
          <w:p w14:paraId="6E95B24F">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258" w:type="dxa"/>
          </w:tcPr>
          <w:p w14:paraId="5EA41E8F">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460" w:type="dxa"/>
          </w:tcPr>
          <w:p w14:paraId="1D5F58F8">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516" w:type="dxa"/>
          </w:tcPr>
          <w:p w14:paraId="5E166A70">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r>
      <w:tr w14:paraId="44B5D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tcPr>
          <w:p w14:paraId="45CCF8B0">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252" w:type="dxa"/>
          </w:tcPr>
          <w:p w14:paraId="51EE00A7">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258" w:type="dxa"/>
          </w:tcPr>
          <w:p w14:paraId="2F3BABE1">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460" w:type="dxa"/>
          </w:tcPr>
          <w:p w14:paraId="358BEFF0">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516" w:type="dxa"/>
          </w:tcPr>
          <w:p w14:paraId="64D74A30">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r>
      <w:tr w14:paraId="64158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tcPr>
          <w:p w14:paraId="7FC18552">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252" w:type="dxa"/>
          </w:tcPr>
          <w:p w14:paraId="36D653AB">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258" w:type="dxa"/>
          </w:tcPr>
          <w:p w14:paraId="7F4B910F">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460" w:type="dxa"/>
          </w:tcPr>
          <w:p w14:paraId="73B1835F">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516" w:type="dxa"/>
          </w:tcPr>
          <w:p w14:paraId="2E2F16F2">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r>
      <w:tr w14:paraId="164EE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tcPr>
          <w:p w14:paraId="718690D3">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252" w:type="dxa"/>
          </w:tcPr>
          <w:p w14:paraId="0EFCE294">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258" w:type="dxa"/>
          </w:tcPr>
          <w:p w14:paraId="6FA2900D">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460" w:type="dxa"/>
          </w:tcPr>
          <w:p w14:paraId="5BAC9FB9">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516" w:type="dxa"/>
          </w:tcPr>
          <w:p w14:paraId="169330C0">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r>
      <w:tr w14:paraId="633E0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tcPr>
          <w:p w14:paraId="42C1EDCA">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252" w:type="dxa"/>
          </w:tcPr>
          <w:p w14:paraId="347A0EA4">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258" w:type="dxa"/>
          </w:tcPr>
          <w:p w14:paraId="24BAC3A8">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460" w:type="dxa"/>
          </w:tcPr>
          <w:p w14:paraId="21CF7017">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516" w:type="dxa"/>
          </w:tcPr>
          <w:p w14:paraId="7F45E94C">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r>
      <w:tr w14:paraId="4F0F6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tcPr>
          <w:p w14:paraId="6ED675FD">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252" w:type="dxa"/>
          </w:tcPr>
          <w:p w14:paraId="100B38E4">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258" w:type="dxa"/>
          </w:tcPr>
          <w:p w14:paraId="2328A586">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2460" w:type="dxa"/>
          </w:tcPr>
          <w:p w14:paraId="4CB6D8F0">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c>
          <w:tcPr>
            <w:tcW w:w="1516" w:type="dxa"/>
          </w:tcPr>
          <w:p w14:paraId="42D876FF">
            <w:pPr>
              <w:widowControl/>
              <w:spacing w:before="100" w:beforeAutospacing="1" w:after="100" w:afterAutospacing="1" w:line="600" w:lineRule="exact"/>
              <w:jc w:val="center"/>
              <w:rPr>
                <w:rFonts w:ascii="方正黑体_GBK" w:eastAsia="方正黑体_GBK"/>
                <w:color w:val="000000" w:themeColor="text1"/>
                <w:kern w:val="0"/>
                <w:sz w:val="28"/>
                <w:szCs w:val="28"/>
                <w14:textFill>
                  <w14:solidFill>
                    <w14:schemeClr w14:val="tx1"/>
                  </w14:solidFill>
                </w14:textFill>
              </w:rPr>
            </w:pPr>
          </w:p>
        </w:tc>
      </w:tr>
      <w:tr w14:paraId="59A5A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tcPr>
          <w:p w14:paraId="0ED290B6">
            <w:pPr>
              <w:rPr>
                <w:rFonts w:ascii="Calibri" w:hAnsi="Calibri"/>
                <w:color w:val="000000" w:themeColor="text1"/>
                <w:kern w:val="0"/>
                <w14:textFill>
                  <w14:solidFill>
                    <w14:schemeClr w14:val="tx1"/>
                  </w14:solidFill>
                </w14:textFill>
              </w:rPr>
            </w:pPr>
          </w:p>
        </w:tc>
        <w:tc>
          <w:tcPr>
            <w:tcW w:w="2252" w:type="dxa"/>
          </w:tcPr>
          <w:p w14:paraId="75A2E092">
            <w:pPr>
              <w:rPr>
                <w:rFonts w:ascii="Calibri" w:hAnsi="Calibri"/>
                <w:color w:val="000000" w:themeColor="text1"/>
                <w:kern w:val="0"/>
                <w14:textFill>
                  <w14:solidFill>
                    <w14:schemeClr w14:val="tx1"/>
                  </w14:solidFill>
                </w14:textFill>
              </w:rPr>
            </w:pPr>
          </w:p>
        </w:tc>
        <w:tc>
          <w:tcPr>
            <w:tcW w:w="1258" w:type="dxa"/>
          </w:tcPr>
          <w:p w14:paraId="233D6158">
            <w:pPr>
              <w:rPr>
                <w:rFonts w:ascii="Calibri" w:hAnsi="Calibri"/>
                <w:color w:val="000000" w:themeColor="text1"/>
                <w:kern w:val="0"/>
                <w14:textFill>
                  <w14:solidFill>
                    <w14:schemeClr w14:val="tx1"/>
                  </w14:solidFill>
                </w14:textFill>
              </w:rPr>
            </w:pPr>
          </w:p>
        </w:tc>
        <w:tc>
          <w:tcPr>
            <w:tcW w:w="2460" w:type="dxa"/>
          </w:tcPr>
          <w:p w14:paraId="6D77ED5C">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c>
          <w:tcPr>
            <w:tcW w:w="1516" w:type="dxa"/>
          </w:tcPr>
          <w:p w14:paraId="2CFE7FC1">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04869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tcPr>
          <w:p w14:paraId="0C0EA85A">
            <w:pPr>
              <w:rPr>
                <w:rFonts w:ascii="Calibri" w:hAnsi="Calibri"/>
                <w:color w:val="000000" w:themeColor="text1"/>
                <w:kern w:val="0"/>
                <w14:textFill>
                  <w14:solidFill>
                    <w14:schemeClr w14:val="tx1"/>
                  </w14:solidFill>
                </w14:textFill>
              </w:rPr>
            </w:pPr>
          </w:p>
        </w:tc>
        <w:tc>
          <w:tcPr>
            <w:tcW w:w="2252" w:type="dxa"/>
          </w:tcPr>
          <w:p w14:paraId="5D9C6421">
            <w:pPr>
              <w:rPr>
                <w:rFonts w:ascii="Calibri" w:hAnsi="Calibri"/>
                <w:color w:val="000000" w:themeColor="text1"/>
                <w:kern w:val="0"/>
                <w14:textFill>
                  <w14:solidFill>
                    <w14:schemeClr w14:val="tx1"/>
                  </w14:solidFill>
                </w14:textFill>
              </w:rPr>
            </w:pPr>
          </w:p>
        </w:tc>
        <w:tc>
          <w:tcPr>
            <w:tcW w:w="1258" w:type="dxa"/>
          </w:tcPr>
          <w:p w14:paraId="58099EDE">
            <w:pPr>
              <w:rPr>
                <w:rFonts w:ascii="Calibri" w:hAnsi="Calibri"/>
                <w:color w:val="000000" w:themeColor="text1"/>
                <w:kern w:val="0"/>
                <w14:textFill>
                  <w14:solidFill>
                    <w14:schemeClr w14:val="tx1"/>
                  </w14:solidFill>
                </w14:textFill>
              </w:rPr>
            </w:pPr>
          </w:p>
        </w:tc>
        <w:tc>
          <w:tcPr>
            <w:tcW w:w="2460" w:type="dxa"/>
          </w:tcPr>
          <w:p w14:paraId="6F93063F">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c>
          <w:tcPr>
            <w:tcW w:w="1516" w:type="dxa"/>
          </w:tcPr>
          <w:p w14:paraId="2D24A723">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0B609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tcPr>
          <w:p w14:paraId="1E940C98">
            <w:pPr>
              <w:rPr>
                <w:rFonts w:ascii="Calibri" w:hAnsi="Calibri"/>
                <w:color w:val="000000" w:themeColor="text1"/>
                <w:kern w:val="0"/>
                <w14:textFill>
                  <w14:solidFill>
                    <w14:schemeClr w14:val="tx1"/>
                  </w14:solidFill>
                </w14:textFill>
              </w:rPr>
            </w:pPr>
          </w:p>
        </w:tc>
        <w:tc>
          <w:tcPr>
            <w:tcW w:w="2252" w:type="dxa"/>
          </w:tcPr>
          <w:p w14:paraId="1F2279DF">
            <w:pPr>
              <w:rPr>
                <w:rFonts w:ascii="Calibri" w:hAnsi="Calibri"/>
                <w:color w:val="000000" w:themeColor="text1"/>
                <w:kern w:val="0"/>
                <w14:textFill>
                  <w14:solidFill>
                    <w14:schemeClr w14:val="tx1"/>
                  </w14:solidFill>
                </w14:textFill>
              </w:rPr>
            </w:pPr>
          </w:p>
        </w:tc>
        <w:tc>
          <w:tcPr>
            <w:tcW w:w="1258" w:type="dxa"/>
          </w:tcPr>
          <w:p w14:paraId="092BF192">
            <w:pPr>
              <w:rPr>
                <w:rFonts w:ascii="Calibri" w:hAnsi="Calibri"/>
                <w:color w:val="000000" w:themeColor="text1"/>
                <w:kern w:val="0"/>
                <w14:textFill>
                  <w14:solidFill>
                    <w14:schemeClr w14:val="tx1"/>
                  </w14:solidFill>
                </w14:textFill>
              </w:rPr>
            </w:pPr>
          </w:p>
        </w:tc>
        <w:tc>
          <w:tcPr>
            <w:tcW w:w="2460" w:type="dxa"/>
          </w:tcPr>
          <w:p w14:paraId="27FF9A9D">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c>
          <w:tcPr>
            <w:tcW w:w="1516" w:type="dxa"/>
          </w:tcPr>
          <w:p w14:paraId="65231BAD">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bl>
    <w:p w14:paraId="06B1AFF2">
      <w:pPr>
        <w:rPr>
          <w:rFonts w:eastAsia="方正仿宋_GBK"/>
          <w:bCs/>
          <w:snapToGrid w:val="0"/>
          <w:color w:val="000000" w:themeColor="text1"/>
          <w:kern w:val="0"/>
          <w:sz w:val="30"/>
          <w:szCs w:val="30"/>
          <w14:textFill>
            <w14:solidFill>
              <w14:schemeClr w14:val="tx1"/>
            </w14:solidFill>
          </w14:textFill>
        </w:rPr>
      </w:pPr>
      <w:r>
        <w:rPr>
          <w:rFonts w:eastAsia="方正仿宋_GBK"/>
          <w:bCs/>
          <w:snapToGrid w:val="0"/>
          <w:color w:val="000000" w:themeColor="text1"/>
          <w:kern w:val="0"/>
          <w:sz w:val="30"/>
          <w:szCs w:val="30"/>
          <w14:textFill>
            <w14:solidFill>
              <w14:schemeClr w14:val="tx1"/>
            </w14:solidFill>
          </w14:textFill>
        </w:rPr>
        <w:t>注：1.附人员相关证明材料。</w:t>
      </w:r>
    </w:p>
    <w:p w14:paraId="63C7DFDD">
      <w:pPr>
        <w:ind w:firstLine="600" w:firstLineChars="200"/>
        <w:rPr>
          <w:rFonts w:eastAsia="方正仿宋_GBK"/>
          <w:bCs/>
          <w:snapToGrid w:val="0"/>
          <w:color w:val="000000" w:themeColor="text1"/>
          <w:kern w:val="0"/>
          <w:sz w:val="30"/>
          <w:szCs w:val="30"/>
          <w14:textFill>
            <w14:solidFill>
              <w14:schemeClr w14:val="tx1"/>
            </w14:solidFill>
          </w14:textFill>
        </w:rPr>
      </w:pPr>
      <w:r>
        <w:rPr>
          <w:rFonts w:eastAsia="方正仿宋_GBK"/>
          <w:bCs/>
          <w:snapToGrid w:val="0"/>
          <w:color w:val="000000" w:themeColor="text1"/>
          <w:kern w:val="0"/>
          <w:sz w:val="30"/>
          <w:szCs w:val="30"/>
          <w14:textFill>
            <w14:solidFill>
              <w14:schemeClr w14:val="tx1"/>
            </w14:solidFill>
          </w14:textFill>
        </w:rPr>
        <w:t>2.工作年限提供单位承诺并加盖竞选人公章。</w:t>
      </w:r>
    </w:p>
    <w:p w14:paraId="56B4C872">
      <w:pPr>
        <w:pStyle w:val="2"/>
        <w:rPr>
          <w:color w:val="000000" w:themeColor="text1"/>
          <w14:textFill>
            <w14:solidFill>
              <w14:schemeClr w14:val="tx1"/>
            </w14:solidFill>
          </w14:textFill>
        </w:rPr>
      </w:pPr>
    </w:p>
    <w:p w14:paraId="197A3892">
      <w:pPr>
        <w:rPr>
          <w:color w:val="000000" w:themeColor="text1"/>
          <w14:textFill>
            <w14:solidFill>
              <w14:schemeClr w14:val="tx1"/>
            </w14:solidFill>
          </w14:textFill>
        </w:rPr>
      </w:pPr>
    </w:p>
    <w:p w14:paraId="45AF00CF">
      <w:pPr>
        <w:pStyle w:val="2"/>
        <w:rPr>
          <w:color w:val="000000" w:themeColor="text1"/>
          <w14:textFill>
            <w14:solidFill>
              <w14:schemeClr w14:val="tx1"/>
            </w14:solidFill>
          </w14:textFill>
        </w:rPr>
      </w:pPr>
    </w:p>
    <w:p w14:paraId="5A4DB2DA">
      <w:pPr>
        <w:rPr>
          <w:color w:val="000000" w:themeColor="text1"/>
          <w14:textFill>
            <w14:solidFill>
              <w14:schemeClr w14:val="tx1"/>
            </w14:solidFill>
          </w14:textFill>
        </w:rPr>
      </w:pPr>
    </w:p>
    <w:p w14:paraId="63A15CFD">
      <w:pPr>
        <w:pStyle w:val="2"/>
        <w:rPr>
          <w:color w:val="000000" w:themeColor="text1"/>
          <w14:textFill>
            <w14:solidFill>
              <w14:schemeClr w14:val="tx1"/>
            </w14:solidFill>
          </w14:textFill>
        </w:rPr>
      </w:pPr>
    </w:p>
    <w:p w14:paraId="598ABC62">
      <w:pPr>
        <w:rPr>
          <w:color w:val="000000" w:themeColor="text1"/>
          <w14:textFill>
            <w14:solidFill>
              <w14:schemeClr w14:val="tx1"/>
            </w14:solidFill>
          </w14:textFill>
        </w:rPr>
      </w:pPr>
    </w:p>
    <w:p w14:paraId="7AA075BE">
      <w:pPr>
        <w:pStyle w:val="2"/>
        <w:rPr>
          <w:color w:val="000000" w:themeColor="text1"/>
          <w14:textFill>
            <w14:solidFill>
              <w14:schemeClr w14:val="tx1"/>
            </w14:solidFill>
          </w14:textFill>
        </w:rPr>
      </w:pPr>
    </w:p>
    <w:p w14:paraId="686C9CE6">
      <w:pPr>
        <w:rPr>
          <w:color w:val="000000" w:themeColor="text1"/>
          <w14:textFill>
            <w14:solidFill>
              <w14:schemeClr w14:val="tx1"/>
            </w14:solidFill>
          </w14:textFill>
        </w:rPr>
      </w:pPr>
    </w:p>
    <w:p w14:paraId="196A09DA">
      <w:pPr>
        <w:pStyle w:val="2"/>
        <w:rPr>
          <w:color w:val="000000" w:themeColor="text1"/>
          <w14:textFill>
            <w14:solidFill>
              <w14:schemeClr w14:val="tx1"/>
            </w14:solidFill>
          </w14:textFill>
        </w:rPr>
      </w:pPr>
    </w:p>
    <w:p w14:paraId="7C253B81">
      <w:pPr>
        <w:rPr>
          <w:color w:val="000000" w:themeColor="text1"/>
          <w14:textFill>
            <w14:solidFill>
              <w14:schemeClr w14:val="tx1"/>
            </w14:solidFill>
          </w14:textFill>
        </w:rPr>
      </w:pPr>
    </w:p>
    <w:p w14:paraId="127A9C27">
      <w:pPr>
        <w:pStyle w:val="2"/>
        <w:rPr>
          <w:color w:val="000000" w:themeColor="text1"/>
          <w14:textFill>
            <w14:solidFill>
              <w14:schemeClr w14:val="tx1"/>
            </w14:solidFill>
          </w14:textFill>
        </w:rPr>
      </w:pPr>
    </w:p>
    <w:p w14:paraId="30C5E1CF">
      <w:pPr>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r>
        <w:rPr>
          <w:rFonts w:hint="eastAsia" w:eastAsia="方正仿宋_GBK"/>
          <w:b/>
          <w:bCs/>
          <w:color w:val="000000" w:themeColor="text1"/>
          <w:kern w:val="0"/>
          <w:sz w:val="32"/>
          <w:szCs w:val="32"/>
          <w14:textFill>
            <w14:solidFill>
              <w14:schemeClr w14:val="tx1"/>
            </w14:solidFill>
          </w14:textFill>
        </w:rPr>
        <w:t>项目</w:t>
      </w:r>
      <w:r>
        <w:rPr>
          <w:rFonts w:eastAsia="方正仿宋_GBK"/>
          <w:b/>
          <w:bCs/>
          <w:color w:val="000000" w:themeColor="text1"/>
          <w:kern w:val="0"/>
          <w:sz w:val="32"/>
          <w:szCs w:val="32"/>
          <w14:textFill>
            <w14:solidFill>
              <w14:schemeClr w14:val="tx1"/>
            </w14:solidFill>
          </w14:textFill>
        </w:rPr>
        <w:t>负责人</w:t>
      </w:r>
      <w:r>
        <w:rPr>
          <w:rFonts w:hint="eastAsia" w:eastAsia="方正仿宋_GBK"/>
          <w:b/>
          <w:bCs/>
          <w:color w:val="000000" w:themeColor="text1"/>
          <w:kern w:val="0"/>
          <w:sz w:val="32"/>
          <w:szCs w:val="32"/>
          <w14:textFill>
            <w14:solidFill>
              <w14:schemeClr w14:val="tx1"/>
            </w14:solidFill>
          </w14:textFill>
        </w:rPr>
        <w:t>业绩证明材料</w:t>
      </w:r>
      <w:r>
        <w:rPr>
          <w:rFonts w:hint="eastAsia" w:eastAsia="方正仿宋_GBK"/>
          <w:color w:val="000000" w:themeColor="text1"/>
          <w:kern w:val="0"/>
          <w:sz w:val="32"/>
          <w:szCs w:val="32"/>
          <w14:textFill>
            <w14:solidFill>
              <w14:schemeClr w14:val="tx1"/>
            </w14:solidFill>
          </w14:textFill>
        </w:rPr>
        <w:t>（如有）</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1"/>
        <w:gridCol w:w="6451"/>
      </w:tblGrid>
      <w:tr w14:paraId="1E129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4E4DFD37">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项目名称</w:t>
            </w:r>
          </w:p>
        </w:tc>
        <w:tc>
          <w:tcPr>
            <w:tcW w:w="6451" w:type="dxa"/>
          </w:tcPr>
          <w:p w14:paraId="234AEA63">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2268C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2DFD91BC">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发包人名称</w:t>
            </w:r>
          </w:p>
        </w:tc>
        <w:tc>
          <w:tcPr>
            <w:tcW w:w="6451" w:type="dxa"/>
          </w:tcPr>
          <w:p w14:paraId="2FE8EFE0">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1CC51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32C2739C">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发包人地址</w:t>
            </w:r>
          </w:p>
        </w:tc>
        <w:tc>
          <w:tcPr>
            <w:tcW w:w="6451" w:type="dxa"/>
          </w:tcPr>
          <w:p w14:paraId="3A41C070">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2A164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6D031D74">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发包人电话</w:t>
            </w:r>
          </w:p>
        </w:tc>
        <w:tc>
          <w:tcPr>
            <w:tcW w:w="6451" w:type="dxa"/>
          </w:tcPr>
          <w:p w14:paraId="751E0ED9">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029F3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303ED7BF">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合同价格</w:t>
            </w:r>
          </w:p>
        </w:tc>
        <w:tc>
          <w:tcPr>
            <w:tcW w:w="6451" w:type="dxa"/>
          </w:tcPr>
          <w:p w14:paraId="39116C1B">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65A00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46E71664">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开工日期</w:t>
            </w:r>
          </w:p>
        </w:tc>
        <w:tc>
          <w:tcPr>
            <w:tcW w:w="6451" w:type="dxa"/>
          </w:tcPr>
          <w:p w14:paraId="726E0533">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36D10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630A1FC3">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竣工日期</w:t>
            </w:r>
          </w:p>
        </w:tc>
        <w:tc>
          <w:tcPr>
            <w:tcW w:w="6451" w:type="dxa"/>
          </w:tcPr>
          <w:p w14:paraId="3D9C1258">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329D4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7B70DA77">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承担的工作</w:t>
            </w:r>
          </w:p>
        </w:tc>
        <w:tc>
          <w:tcPr>
            <w:tcW w:w="6451" w:type="dxa"/>
          </w:tcPr>
          <w:p w14:paraId="11E72B1B">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4544B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46D5E5C7">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工程质量</w:t>
            </w:r>
          </w:p>
        </w:tc>
        <w:tc>
          <w:tcPr>
            <w:tcW w:w="6451" w:type="dxa"/>
          </w:tcPr>
          <w:p w14:paraId="713BAB1F">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6F10F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02589F7A">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项目描述</w:t>
            </w:r>
          </w:p>
        </w:tc>
        <w:tc>
          <w:tcPr>
            <w:tcW w:w="6451" w:type="dxa"/>
          </w:tcPr>
          <w:p w14:paraId="60B7ADB3">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11E9C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73952CDC">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备注</w:t>
            </w:r>
          </w:p>
        </w:tc>
        <w:tc>
          <w:tcPr>
            <w:tcW w:w="6451" w:type="dxa"/>
          </w:tcPr>
          <w:p w14:paraId="5F03E112">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bl>
    <w:p w14:paraId="72081795">
      <w:pPr>
        <w:rPr>
          <w:rFonts w:eastAsia="方正仿宋_GBK"/>
          <w:color w:val="000000" w:themeColor="text1"/>
          <w:kern w:val="0"/>
          <w:sz w:val="30"/>
          <w:szCs w:val="30"/>
          <w14:textFill>
            <w14:solidFill>
              <w14:schemeClr w14:val="tx1"/>
            </w14:solidFill>
          </w14:textFill>
        </w:rPr>
      </w:pPr>
      <w:r>
        <w:rPr>
          <w:rFonts w:eastAsia="方正仿宋_GBK"/>
          <w:color w:val="000000" w:themeColor="text1"/>
          <w:kern w:val="0"/>
          <w:sz w:val="30"/>
          <w:szCs w:val="30"/>
          <w14:textFill>
            <w14:solidFill>
              <w14:schemeClr w14:val="tx1"/>
            </w14:solidFill>
          </w14:textFill>
        </w:rPr>
        <w:t>注：1.以上工程需提供合同或报告关键页复印件，加盖竞选人公章。</w:t>
      </w:r>
    </w:p>
    <w:p w14:paraId="505BFA03">
      <w:pPr>
        <w:ind w:firstLine="600" w:firstLineChars="200"/>
        <w:rPr>
          <w:rFonts w:eastAsia="方正仿宋_GBK"/>
          <w:color w:val="000000" w:themeColor="text1"/>
          <w:sz w:val="30"/>
          <w:szCs w:val="30"/>
          <w14:textFill>
            <w14:solidFill>
              <w14:schemeClr w14:val="tx1"/>
            </w14:solidFill>
          </w14:textFill>
        </w:rPr>
      </w:pPr>
      <w:r>
        <w:rPr>
          <w:rFonts w:eastAsia="方正仿宋_GBK"/>
          <w:color w:val="000000" w:themeColor="text1"/>
          <w:kern w:val="0"/>
          <w:sz w:val="30"/>
          <w:szCs w:val="30"/>
          <w14:textFill>
            <w14:solidFill>
              <w14:schemeClr w14:val="tx1"/>
            </w14:solidFill>
          </w14:textFill>
        </w:rPr>
        <w:t>2.若提供的上述业绩证明材料无法体现人员姓名、投资额等信息的，还须提供该业绩的业主证明，业主证明格式自拟，业主单位盖公章或合同专用章。</w:t>
      </w:r>
    </w:p>
    <w:p w14:paraId="5100438C">
      <w:pPr>
        <w:rPr>
          <w:color w:val="000000" w:themeColor="text1"/>
          <w14:textFill>
            <w14:solidFill>
              <w14:schemeClr w14:val="tx1"/>
            </w14:solidFill>
          </w14:textFill>
        </w:rPr>
      </w:pPr>
    </w:p>
    <w:p w14:paraId="4360033F">
      <w:pPr>
        <w:widowControl/>
        <w:tabs>
          <w:tab w:val="left" w:pos="2413"/>
        </w:tabs>
        <w:spacing w:before="100" w:beforeAutospacing="1" w:after="100" w:afterAutospacing="1" w:line="600" w:lineRule="exact"/>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ab/>
      </w:r>
    </w:p>
    <w:p w14:paraId="0A2504B4">
      <w:pPr>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r>
        <w:rPr>
          <w:rFonts w:ascii="宋体" w:hAnsi="宋体" w:cs="宋体"/>
          <w:color w:val="000000" w:themeColor="text1"/>
          <w:szCs w:val="21"/>
          <w14:textFill>
            <w14:solidFill>
              <w14:schemeClr w14:val="tx1"/>
            </w14:solidFill>
          </w14:textFill>
        </w:rPr>
        <w:br w:type="page"/>
      </w:r>
      <w:r>
        <w:rPr>
          <w:rFonts w:hint="eastAsia" w:eastAsia="方正仿宋_GBK"/>
          <w:b/>
          <w:bCs/>
          <w:color w:val="000000" w:themeColor="text1"/>
          <w:kern w:val="0"/>
          <w:sz w:val="32"/>
          <w:szCs w:val="32"/>
          <w14:textFill>
            <w14:solidFill>
              <w14:schemeClr w14:val="tx1"/>
            </w14:solidFill>
          </w14:textFill>
        </w:rPr>
        <w:t>（四）评选</w:t>
      </w:r>
      <w:r>
        <w:rPr>
          <w:rFonts w:eastAsia="方正仿宋_GBK"/>
          <w:b/>
          <w:bCs/>
          <w:color w:val="000000" w:themeColor="text1"/>
          <w:kern w:val="0"/>
          <w:sz w:val="32"/>
          <w:szCs w:val="32"/>
          <w14:textFill>
            <w14:solidFill>
              <w14:schemeClr w14:val="tx1"/>
            </w14:solidFill>
          </w14:textFill>
        </w:rPr>
        <w:t>商务部分证明</w:t>
      </w:r>
      <w:r>
        <w:rPr>
          <w:rFonts w:hint="eastAsia" w:eastAsia="方正仿宋_GBK"/>
          <w:b/>
          <w:bCs/>
          <w:color w:val="000000" w:themeColor="text1"/>
          <w:kern w:val="0"/>
          <w:sz w:val="32"/>
          <w:szCs w:val="32"/>
          <w14:textFill>
            <w14:solidFill>
              <w14:schemeClr w14:val="tx1"/>
            </w14:solidFill>
          </w14:textFill>
        </w:rPr>
        <w:t>材</w:t>
      </w:r>
      <w:r>
        <w:rPr>
          <w:rFonts w:eastAsia="方正仿宋_GBK"/>
          <w:b/>
          <w:bCs/>
          <w:color w:val="000000" w:themeColor="text1"/>
          <w:kern w:val="0"/>
          <w:sz w:val="32"/>
          <w:szCs w:val="32"/>
          <w14:textFill>
            <w14:solidFill>
              <w14:schemeClr w14:val="tx1"/>
            </w14:solidFill>
          </w14:textFill>
        </w:rPr>
        <w:t>料</w:t>
      </w:r>
      <w:r>
        <w:rPr>
          <w:rFonts w:hint="eastAsia" w:eastAsia="方正仿宋_GBK"/>
          <w:color w:val="000000" w:themeColor="text1"/>
          <w:kern w:val="0"/>
          <w:sz w:val="32"/>
          <w:szCs w:val="32"/>
          <w14:textFill>
            <w14:solidFill>
              <w14:schemeClr w14:val="tx1"/>
            </w14:solidFill>
          </w14:textFill>
        </w:rPr>
        <w:t>（如有）</w:t>
      </w:r>
    </w:p>
    <w:p w14:paraId="5AEB5D2B">
      <w:pPr>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r>
        <w:rPr>
          <w:rFonts w:hint="eastAsia" w:eastAsia="方正仿宋_GBK"/>
          <w:b/>
          <w:bCs/>
          <w:color w:val="000000" w:themeColor="text1"/>
          <w:kern w:val="0"/>
          <w:sz w:val="32"/>
          <w:szCs w:val="32"/>
          <w14:textFill>
            <w14:solidFill>
              <w14:schemeClr w14:val="tx1"/>
            </w14:solidFill>
          </w14:textFill>
        </w:rPr>
        <w:t>竞选人业绩证明材料</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1"/>
        <w:gridCol w:w="6451"/>
      </w:tblGrid>
      <w:tr w14:paraId="0BF41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6805CF33">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项目名称</w:t>
            </w:r>
          </w:p>
        </w:tc>
        <w:tc>
          <w:tcPr>
            <w:tcW w:w="6451" w:type="dxa"/>
          </w:tcPr>
          <w:p w14:paraId="20BD4D70">
            <w:pPr>
              <w:keepNext/>
              <w:keepLines/>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p>
        </w:tc>
      </w:tr>
      <w:tr w14:paraId="4DC1A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034C6C74">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发包人名称</w:t>
            </w:r>
          </w:p>
        </w:tc>
        <w:tc>
          <w:tcPr>
            <w:tcW w:w="6451" w:type="dxa"/>
          </w:tcPr>
          <w:p w14:paraId="46027591">
            <w:pPr>
              <w:keepNext/>
              <w:keepLines/>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p>
        </w:tc>
      </w:tr>
      <w:tr w14:paraId="5892F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338DCF84">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发包人地址</w:t>
            </w:r>
          </w:p>
        </w:tc>
        <w:tc>
          <w:tcPr>
            <w:tcW w:w="6451" w:type="dxa"/>
          </w:tcPr>
          <w:p w14:paraId="16A1BBC3">
            <w:pPr>
              <w:keepNext/>
              <w:keepLines/>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p>
        </w:tc>
      </w:tr>
      <w:tr w14:paraId="4D0A8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327B652D">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发包人电话</w:t>
            </w:r>
          </w:p>
        </w:tc>
        <w:tc>
          <w:tcPr>
            <w:tcW w:w="6451" w:type="dxa"/>
          </w:tcPr>
          <w:p w14:paraId="7F3431BD">
            <w:pPr>
              <w:keepNext/>
              <w:keepLines/>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p>
        </w:tc>
      </w:tr>
      <w:tr w14:paraId="57C64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7FEB77BD">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合同价格</w:t>
            </w:r>
          </w:p>
        </w:tc>
        <w:tc>
          <w:tcPr>
            <w:tcW w:w="6451" w:type="dxa"/>
          </w:tcPr>
          <w:p w14:paraId="23BA1637">
            <w:pPr>
              <w:keepNext/>
              <w:keepLines/>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p>
        </w:tc>
      </w:tr>
      <w:tr w14:paraId="11EA0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41F3757E">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开工日期</w:t>
            </w:r>
          </w:p>
        </w:tc>
        <w:tc>
          <w:tcPr>
            <w:tcW w:w="6451" w:type="dxa"/>
          </w:tcPr>
          <w:p w14:paraId="456A62CE">
            <w:pPr>
              <w:keepNext/>
              <w:keepLines/>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p>
        </w:tc>
      </w:tr>
      <w:tr w14:paraId="44029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02A12092">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竣工日期</w:t>
            </w:r>
          </w:p>
        </w:tc>
        <w:tc>
          <w:tcPr>
            <w:tcW w:w="6451" w:type="dxa"/>
          </w:tcPr>
          <w:p w14:paraId="02C08FFC">
            <w:pPr>
              <w:keepNext/>
              <w:keepLines/>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p>
        </w:tc>
      </w:tr>
      <w:tr w14:paraId="47E03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0B99E442">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承担的工作</w:t>
            </w:r>
          </w:p>
        </w:tc>
        <w:tc>
          <w:tcPr>
            <w:tcW w:w="6451" w:type="dxa"/>
          </w:tcPr>
          <w:p w14:paraId="25EBDEB2">
            <w:pPr>
              <w:keepNext/>
              <w:keepLines/>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p>
        </w:tc>
      </w:tr>
      <w:tr w14:paraId="13BDD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082BF486">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工程质量</w:t>
            </w:r>
          </w:p>
        </w:tc>
        <w:tc>
          <w:tcPr>
            <w:tcW w:w="6451" w:type="dxa"/>
          </w:tcPr>
          <w:p w14:paraId="124308D2">
            <w:pPr>
              <w:keepNext/>
              <w:keepLines/>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p>
        </w:tc>
      </w:tr>
      <w:tr w14:paraId="1857F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2DB06036">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项目描述</w:t>
            </w:r>
          </w:p>
        </w:tc>
        <w:tc>
          <w:tcPr>
            <w:tcW w:w="6451" w:type="dxa"/>
          </w:tcPr>
          <w:p w14:paraId="499145C2">
            <w:pPr>
              <w:keepNext/>
              <w:keepLines/>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p>
        </w:tc>
      </w:tr>
      <w:tr w14:paraId="5A965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316BDD96">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备注</w:t>
            </w:r>
          </w:p>
        </w:tc>
        <w:tc>
          <w:tcPr>
            <w:tcW w:w="6451" w:type="dxa"/>
          </w:tcPr>
          <w:p w14:paraId="3533DB3A">
            <w:pPr>
              <w:keepNext/>
              <w:keepLines/>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p>
        </w:tc>
      </w:tr>
    </w:tbl>
    <w:p w14:paraId="142DA5EE">
      <w:pPr>
        <w:widowControl/>
        <w:spacing w:before="100" w:beforeAutospacing="1" w:after="100" w:afterAutospacing="1" w:line="600" w:lineRule="exact"/>
        <w:rPr>
          <w:rFonts w:eastAsia="方正仿宋_GBK"/>
          <w:color w:val="000000" w:themeColor="text1"/>
          <w:sz w:val="32"/>
          <w:szCs w:val="32"/>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注：以上工程需提供合同或报告关键页复印件，加盖竞选人公章。</w:t>
      </w:r>
      <w:r>
        <w:rPr>
          <w:rFonts w:eastAsia="方正仿宋_GBK"/>
          <w:color w:val="000000" w:themeColor="text1"/>
          <w:sz w:val="32"/>
          <w:szCs w:val="32"/>
          <w14:textFill>
            <w14:solidFill>
              <w14:schemeClr w14:val="tx1"/>
            </w14:solidFill>
          </w14:textFill>
        </w:rPr>
        <w:br w:type="page"/>
      </w:r>
    </w:p>
    <w:p w14:paraId="5325E36B">
      <w:pPr>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r>
        <w:rPr>
          <w:rFonts w:hint="eastAsia" w:eastAsia="方正仿宋_GBK"/>
          <w:b/>
          <w:bCs/>
          <w:color w:val="000000" w:themeColor="text1"/>
          <w:kern w:val="0"/>
          <w:sz w:val="32"/>
          <w:szCs w:val="32"/>
          <w14:textFill>
            <w14:solidFill>
              <w14:schemeClr w14:val="tx1"/>
            </w14:solidFill>
          </w14:textFill>
        </w:rPr>
        <w:t>项目</w:t>
      </w:r>
      <w:r>
        <w:rPr>
          <w:rFonts w:eastAsia="方正仿宋_GBK"/>
          <w:b/>
          <w:bCs/>
          <w:color w:val="000000" w:themeColor="text1"/>
          <w:kern w:val="0"/>
          <w:sz w:val="32"/>
          <w:szCs w:val="32"/>
          <w14:textFill>
            <w14:solidFill>
              <w14:schemeClr w14:val="tx1"/>
            </w14:solidFill>
          </w14:textFill>
        </w:rPr>
        <w:t>负责人</w:t>
      </w:r>
      <w:r>
        <w:rPr>
          <w:rFonts w:hint="eastAsia" w:eastAsia="方正仿宋_GBK"/>
          <w:b/>
          <w:bCs/>
          <w:color w:val="000000" w:themeColor="text1"/>
          <w:kern w:val="0"/>
          <w:sz w:val="32"/>
          <w:szCs w:val="32"/>
          <w14:textFill>
            <w14:solidFill>
              <w14:schemeClr w14:val="tx1"/>
            </w14:solidFill>
          </w14:textFill>
        </w:rPr>
        <w:t>业绩证明材料</w:t>
      </w:r>
      <w:r>
        <w:rPr>
          <w:rFonts w:hint="eastAsia" w:eastAsia="方正仿宋_GBK"/>
          <w:color w:val="000000" w:themeColor="text1"/>
          <w:kern w:val="0"/>
          <w:sz w:val="32"/>
          <w:szCs w:val="32"/>
          <w14:textFill>
            <w14:solidFill>
              <w14:schemeClr w14:val="tx1"/>
            </w14:solidFill>
          </w14:textFill>
        </w:rPr>
        <w:t>（如有）</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1"/>
        <w:gridCol w:w="6451"/>
      </w:tblGrid>
      <w:tr w14:paraId="60CCC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08C728F6">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项目名称</w:t>
            </w:r>
          </w:p>
        </w:tc>
        <w:tc>
          <w:tcPr>
            <w:tcW w:w="6451" w:type="dxa"/>
          </w:tcPr>
          <w:p w14:paraId="439BF8A7">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2B975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3FE6124C">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发包人名称</w:t>
            </w:r>
          </w:p>
        </w:tc>
        <w:tc>
          <w:tcPr>
            <w:tcW w:w="6451" w:type="dxa"/>
          </w:tcPr>
          <w:p w14:paraId="2D40C413">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546EE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329F6F4C">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发包人地址</w:t>
            </w:r>
          </w:p>
        </w:tc>
        <w:tc>
          <w:tcPr>
            <w:tcW w:w="6451" w:type="dxa"/>
          </w:tcPr>
          <w:p w14:paraId="3AEE8066">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4380E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0C53C890">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发包人电话</w:t>
            </w:r>
          </w:p>
        </w:tc>
        <w:tc>
          <w:tcPr>
            <w:tcW w:w="6451" w:type="dxa"/>
          </w:tcPr>
          <w:p w14:paraId="58CB1233">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10258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779BE916">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合同价格</w:t>
            </w:r>
          </w:p>
        </w:tc>
        <w:tc>
          <w:tcPr>
            <w:tcW w:w="6451" w:type="dxa"/>
          </w:tcPr>
          <w:p w14:paraId="2C1578C8">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207BD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38EFF4F2">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开工日期</w:t>
            </w:r>
          </w:p>
        </w:tc>
        <w:tc>
          <w:tcPr>
            <w:tcW w:w="6451" w:type="dxa"/>
          </w:tcPr>
          <w:p w14:paraId="338A6286">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602AF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06120D88">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竣工日期</w:t>
            </w:r>
          </w:p>
        </w:tc>
        <w:tc>
          <w:tcPr>
            <w:tcW w:w="6451" w:type="dxa"/>
          </w:tcPr>
          <w:p w14:paraId="639E161E">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7203E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12868BFB">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承担的工作</w:t>
            </w:r>
          </w:p>
        </w:tc>
        <w:tc>
          <w:tcPr>
            <w:tcW w:w="6451" w:type="dxa"/>
          </w:tcPr>
          <w:p w14:paraId="6FF8F076">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1C522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02C47800">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工程质量</w:t>
            </w:r>
          </w:p>
        </w:tc>
        <w:tc>
          <w:tcPr>
            <w:tcW w:w="6451" w:type="dxa"/>
          </w:tcPr>
          <w:p w14:paraId="4EDC15D2">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1D928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4EEE7A9B">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项目描述</w:t>
            </w:r>
          </w:p>
        </w:tc>
        <w:tc>
          <w:tcPr>
            <w:tcW w:w="6451" w:type="dxa"/>
          </w:tcPr>
          <w:p w14:paraId="7A6CF515">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r w14:paraId="4D893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1" w:type="dxa"/>
          </w:tcPr>
          <w:p w14:paraId="4FE6F58A">
            <w:pPr>
              <w:widowControl/>
              <w:spacing w:before="100" w:beforeAutospacing="1" w:after="100" w:afterAutospacing="1" w:line="600" w:lineRule="exact"/>
              <w:jc w:val="center"/>
              <w:rPr>
                <w:rFonts w:eastAsia="方正仿宋_GBK"/>
                <w:color w:val="000000" w:themeColor="text1"/>
                <w:kern w:val="0"/>
                <w:sz w:val="30"/>
                <w:szCs w:val="30"/>
                <w14:textFill>
                  <w14:solidFill>
                    <w14:schemeClr w14:val="tx1"/>
                  </w14:solidFill>
                </w14:textFill>
              </w:rPr>
            </w:pPr>
            <w:r>
              <w:rPr>
                <w:rFonts w:hint="eastAsia" w:eastAsia="方正仿宋_GBK"/>
                <w:color w:val="000000" w:themeColor="text1"/>
                <w:kern w:val="0"/>
                <w:sz w:val="30"/>
                <w:szCs w:val="30"/>
                <w14:textFill>
                  <w14:solidFill>
                    <w14:schemeClr w14:val="tx1"/>
                  </w14:solidFill>
                </w14:textFill>
              </w:rPr>
              <w:t>备注</w:t>
            </w:r>
          </w:p>
        </w:tc>
        <w:tc>
          <w:tcPr>
            <w:tcW w:w="6451" w:type="dxa"/>
          </w:tcPr>
          <w:p w14:paraId="782158FD">
            <w:pPr>
              <w:keepNext/>
              <w:keepLines/>
              <w:widowControl/>
              <w:spacing w:before="100" w:beforeAutospacing="1" w:after="100" w:afterAutospacing="1" w:line="600" w:lineRule="exact"/>
              <w:jc w:val="center"/>
              <w:rPr>
                <w:rFonts w:eastAsia="方正仿宋_GBK"/>
                <w:color w:val="000000" w:themeColor="text1"/>
                <w:kern w:val="0"/>
                <w:sz w:val="32"/>
                <w:szCs w:val="32"/>
                <w14:textFill>
                  <w14:solidFill>
                    <w14:schemeClr w14:val="tx1"/>
                  </w14:solidFill>
                </w14:textFill>
              </w:rPr>
            </w:pPr>
          </w:p>
        </w:tc>
      </w:tr>
    </w:tbl>
    <w:p w14:paraId="2D3F41A4">
      <w:pPr>
        <w:rPr>
          <w:rFonts w:eastAsia="方正仿宋_GBK"/>
          <w:bCs/>
          <w:snapToGrid w:val="0"/>
          <w:color w:val="000000" w:themeColor="text1"/>
          <w:kern w:val="0"/>
          <w:sz w:val="30"/>
          <w:szCs w:val="30"/>
          <w14:textFill>
            <w14:solidFill>
              <w14:schemeClr w14:val="tx1"/>
            </w14:solidFill>
          </w14:textFill>
        </w:rPr>
      </w:pPr>
      <w:r>
        <w:rPr>
          <w:rFonts w:eastAsia="方正仿宋_GBK"/>
          <w:color w:val="000000" w:themeColor="text1"/>
          <w:kern w:val="0"/>
          <w:sz w:val="30"/>
          <w:szCs w:val="30"/>
          <w14:textFill>
            <w14:solidFill>
              <w14:schemeClr w14:val="tx1"/>
            </w14:solidFill>
          </w14:textFill>
        </w:rPr>
        <w:t>注：1.以上工程需提供</w:t>
      </w:r>
      <w:r>
        <w:rPr>
          <w:rFonts w:eastAsia="方正仿宋_GBK"/>
          <w:color w:val="000000" w:themeColor="text1"/>
          <w:sz w:val="30"/>
          <w:szCs w:val="30"/>
          <w14:textFill>
            <w14:solidFill>
              <w14:schemeClr w14:val="tx1"/>
            </w14:solidFill>
          </w14:textFill>
        </w:rPr>
        <w:t>合同或报告关键页复印件，加盖竞选人公章。</w:t>
      </w:r>
    </w:p>
    <w:p w14:paraId="3FFF4B68">
      <w:pPr>
        <w:ind w:firstLine="600" w:firstLineChars="200"/>
        <w:rPr>
          <w:rFonts w:eastAsia="方正仿宋_GBK"/>
          <w:color w:val="000000" w:themeColor="text1"/>
          <w:kern w:val="0"/>
          <w:sz w:val="30"/>
          <w:szCs w:val="30"/>
          <w14:textFill>
            <w14:solidFill>
              <w14:schemeClr w14:val="tx1"/>
            </w14:solidFill>
          </w14:textFill>
        </w:rPr>
      </w:pPr>
      <w:r>
        <w:rPr>
          <w:rFonts w:eastAsia="方正仿宋_GBK"/>
          <w:color w:val="000000" w:themeColor="text1"/>
          <w:kern w:val="0"/>
          <w:sz w:val="30"/>
          <w:szCs w:val="30"/>
          <w14:textFill>
            <w14:solidFill>
              <w14:schemeClr w14:val="tx1"/>
            </w14:solidFill>
          </w14:textFill>
        </w:rPr>
        <w:t>2.若提供的上述业绩证明材料无法体现人员姓名、投资额等信息的，还须提供该业绩的业主证明，业主证明格式自拟，业主单位盖公章或合同专用章。</w:t>
      </w:r>
    </w:p>
    <w:p w14:paraId="52EE35A9">
      <w:pPr>
        <w:rPr>
          <w:rFonts w:eastAsia="方正仿宋_GBK"/>
          <w:color w:val="000000" w:themeColor="text1"/>
          <w:kern w:val="0"/>
          <w:sz w:val="32"/>
          <w:szCs w:val="32"/>
          <w14:textFill>
            <w14:solidFill>
              <w14:schemeClr w14:val="tx1"/>
            </w14:solidFill>
          </w14:textFill>
        </w:rPr>
      </w:pPr>
    </w:p>
    <w:p w14:paraId="732B4A6D">
      <w:pPr>
        <w:jc w:val="center"/>
        <w:rPr>
          <w:rFonts w:ascii="仿宋" w:hAnsi="仿宋" w:eastAsia="仿宋" w:cs="仿宋"/>
          <w:bCs/>
          <w:snapToGrid w:val="0"/>
          <w:color w:val="000000" w:themeColor="text1"/>
          <w:kern w:val="0"/>
          <w:sz w:val="28"/>
          <w:szCs w:val="28"/>
          <w14:textFill>
            <w14:solidFill>
              <w14:schemeClr w14:val="tx1"/>
            </w14:solidFill>
          </w14:textFill>
        </w:rPr>
      </w:pPr>
    </w:p>
    <w:p w14:paraId="5D7381EC">
      <w:pPr>
        <w:jc w:val="center"/>
        <w:rPr>
          <w:rFonts w:ascii="仿宋" w:hAnsi="仿宋" w:eastAsia="仿宋" w:cs="仿宋"/>
          <w:bCs/>
          <w:snapToGrid w:val="0"/>
          <w:color w:val="000000" w:themeColor="text1"/>
          <w:kern w:val="0"/>
          <w:sz w:val="28"/>
          <w:szCs w:val="28"/>
          <w14:textFill>
            <w14:solidFill>
              <w14:schemeClr w14:val="tx1"/>
            </w14:solidFill>
          </w14:textFill>
        </w:rPr>
      </w:pPr>
    </w:p>
    <w:p w14:paraId="1E5A3BDB">
      <w:pPr>
        <w:jc w:val="center"/>
        <w:rPr>
          <w:rFonts w:ascii="仿宋" w:hAnsi="仿宋" w:eastAsia="仿宋" w:cs="仿宋"/>
          <w:bCs/>
          <w:snapToGrid w:val="0"/>
          <w:color w:val="000000" w:themeColor="text1"/>
          <w:kern w:val="0"/>
          <w:sz w:val="28"/>
          <w:szCs w:val="28"/>
          <w14:textFill>
            <w14:solidFill>
              <w14:schemeClr w14:val="tx1"/>
            </w14:solidFill>
          </w14:textFill>
        </w:rPr>
      </w:pPr>
    </w:p>
    <w:p w14:paraId="7CAD77E0">
      <w:pPr>
        <w:jc w:val="center"/>
        <w:rPr>
          <w:rFonts w:ascii="仿宋" w:hAnsi="仿宋" w:eastAsia="仿宋" w:cs="仿宋"/>
          <w:bCs/>
          <w:snapToGrid w:val="0"/>
          <w:color w:val="000000" w:themeColor="text1"/>
          <w:kern w:val="0"/>
          <w:sz w:val="28"/>
          <w:szCs w:val="28"/>
          <w14:textFill>
            <w14:solidFill>
              <w14:schemeClr w14:val="tx1"/>
            </w14:solidFill>
          </w14:textFill>
        </w:rPr>
      </w:pPr>
    </w:p>
    <w:p w14:paraId="7EFEF01A">
      <w:pPr>
        <w:jc w:val="center"/>
        <w:rPr>
          <w:rFonts w:ascii="仿宋" w:hAnsi="仿宋" w:eastAsia="仿宋" w:cs="仿宋"/>
          <w:bCs/>
          <w:snapToGrid w:val="0"/>
          <w:color w:val="000000" w:themeColor="text1"/>
          <w:kern w:val="0"/>
          <w:sz w:val="28"/>
          <w:szCs w:val="28"/>
          <w14:textFill>
            <w14:solidFill>
              <w14:schemeClr w14:val="tx1"/>
            </w14:solidFill>
          </w14:textFill>
        </w:rPr>
      </w:pPr>
    </w:p>
    <w:p w14:paraId="5AB2C72C">
      <w:pPr>
        <w:jc w:val="center"/>
        <w:rPr>
          <w:rFonts w:ascii="仿宋" w:hAnsi="仿宋" w:eastAsia="仿宋" w:cs="仿宋"/>
          <w:bCs/>
          <w:snapToGrid w:val="0"/>
          <w:color w:val="000000" w:themeColor="text1"/>
          <w:kern w:val="0"/>
          <w:sz w:val="28"/>
          <w:szCs w:val="28"/>
          <w14:textFill>
            <w14:solidFill>
              <w14:schemeClr w14:val="tx1"/>
            </w14:solidFill>
          </w14:textFill>
        </w:rPr>
      </w:pPr>
    </w:p>
    <w:p w14:paraId="1F3EBBC1">
      <w:pPr>
        <w:jc w:val="center"/>
        <w:rPr>
          <w:rFonts w:ascii="仿宋" w:hAnsi="仿宋" w:eastAsia="仿宋" w:cs="仿宋"/>
          <w:bCs/>
          <w:snapToGrid w:val="0"/>
          <w:color w:val="000000" w:themeColor="text1"/>
          <w:kern w:val="0"/>
          <w:sz w:val="28"/>
          <w:szCs w:val="28"/>
          <w14:textFill>
            <w14:solidFill>
              <w14:schemeClr w14:val="tx1"/>
            </w14:solidFill>
          </w14:textFill>
        </w:rPr>
      </w:pPr>
    </w:p>
    <w:p w14:paraId="61058109">
      <w:pPr>
        <w:jc w:val="center"/>
        <w:rPr>
          <w:rFonts w:ascii="仿宋" w:hAnsi="仿宋" w:eastAsia="仿宋" w:cs="仿宋"/>
          <w:bCs/>
          <w:snapToGrid w:val="0"/>
          <w:color w:val="000000" w:themeColor="text1"/>
          <w:kern w:val="0"/>
          <w:sz w:val="28"/>
          <w:szCs w:val="28"/>
          <w14:textFill>
            <w14:solidFill>
              <w14:schemeClr w14:val="tx1"/>
            </w14:solidFill>
          </w14:textFill>
        </w:rPr>
      </w:pPr>
    </w:p>
    <w:p w14:paraId="798DEC8D">
      <w:pPr>
        <w:jc w:val="center"/>
        <w:rPr>
          <w:rFonts w:ascii="仿宋" w:hAnsi="仿宋" w:eastAsia="仿宋" w:cs="仿宋"/>
          <w:bCs/>
          <w:snapToGrid w:val="0"/>
          <w:color w:val="000000" w:themeColor="text1"/>
          <w:kern w:val="0"/>
          <w:sz w:val="28"/>
          <w:szCs w:val="28"/>
          <w14:textFill>
            <w14:solidFill>
              <w14:schemeClr w14:val="tx1"/>
            </w14:solidFill>
          </w14:textFill>
        </w:rPr>
      </w:pPr>
    </w:p>
    <w:p w14:paraId="3BC38432">
      <w:pPr>
        <w:jc w:val="center"/>
        <w:rPr>
          <w:rFonts w:ascii="仿宋" w:hAnsi="仿宋" w:eastAsia="仿宋" w:cs="仿宋"/>
          <w:bCs/>
          <w:snapToGrid w:val="0"/>
          <w:color w:val="000000" w:themeColor="text1"/>
          <w:kern w:val="0"/>
          <w:sz w:val="28"/>
          <w:szCs w:val="28"/>
          <w14:textFill>
            <w14:solidFill>
              <w14:schemeClr w14:val="tx1"/>
            </w14:solidFill>
          </w14:textFill>
        </w:rPr>
      </w:pPr>
    </w:p>
    <w:p w14:paraId="5D640960">
      <w:pPr>
        <w:jc w:val="center"/>
        <w:rPr>
          <w:rFonts w:ascii="仿宋" w:hAnsi="仿宋" w:eastAsia="仿宋" w:cs="仿宋"/>
          <w:bCs/>
          <w:snapToGrid w:val="0"/>
          <w:color w:val="000000" w:themeColor="text1"/>
          <w:kern w:val="0"/>
          <w:sz w:val="28"/>
          <w:szCs w:val="28"/>
          <w14:textFill>
            <w14:solidFill>
              <w14:schemeClr w14:val="tx1"/>
            </w14:solidFill>
          </w14:textFill>
        </w:rPr>
      </w:pPr>
    </w:p>
    <w:p w14:paraId="7A6EAF7A">
      <w:pPr>
        <w:rPr>
          <w:rFonts w:eastAsia="方正仿宋_GBK"/>
          <w:color w:val="000000" w:themeColor="text1"/>
          <w:kern w:val="0"/>
          <w:sz w:val="32"/>
          <w:szCs w:val="32"/>
          <w14:textFill>
            <w14:solidFill>
              <w14:schemeClr w14:val="tx1"/>
            </w14:solidFill>
          </w14:textFill>
        </w:rPr>
      </w:pPr>
    </w:p>
    <w:p w14:paraId="32191014">
      <w:pPr>
        <w:jc w:val="left"/>
        <w:rPr>
          <w:rFonts w:eastAsia="方正仿宋_GBK"/>
          <w:b/>
          <w:color w:val="000000" w:themeColor="text1"/>
          <w:sz w:val="30"/>
          <w:szCs w:val="30"/>
          <w14:textFill>
            <w14:solidFill>
              <w14:schemeClr w14:val="tx1"/>
            </w14:solidFill>
          </w14:textFill>
        </w:rPr>
      </w:pPr>
      <w:r>
        <w:rPr>
          <w:rFonts w:hint="eastAsia" w:eastAsia="方正仿宋_GBK"/>
          <w:b/>
          <w:color w:val="000000" w:themeColor="text1"/>
          <w:sz w:val="30"/>
          <w:szCs w:val="30"/>
          <w14:textFill>
            <w14:solidFill>
              <w14:schemeClr w14:val="tx1"/>
            </w14:solidFill>
          </w14:textFill>
        </w:rPr>
        <w:t>附件二：合同条款</w:t>
      </w:r>
    </w:p>
    <w:p w14:paraId="488DD27E">
      <w:pPr>
        <w:spacing w:line="360" w:lineRule="auto"/>
        <w:ind w:firstLine="880" w:firstLineChars="200"/>
        <w:jc w:val="center"/>
        <w:rPr>
          <w:rFonts w:ascii="黑体" w:hAnsi="黑体" w:eastAsia="黑体" w:cstheme="minorBidi"/>
          <w:color w:val="000000" w:themeColor="text1"/>
          <w:sz w:val="44"/>
          <w:szCs w:val="36"/>
          <w14:textFill>
            <w14:solidFill>
              <w14:schemeClr w14:val="tx1"/>
            </w14:solidFill>
          </w14:textFill>
        </w:rPr>
      </w:pPr>
    </w:p>
    <w:p w14:paraId="76A9DF1D">
      <w:pPr>
        <w:spacing w:line="520" w:lineRule="exact"/>
        <w:ind w:firstLine="640" w:firstLineChars="200"/>
        <w:jc w:val="left"/>
        <w:rPr>
          <w:rFonts w:ascii="方正黑体_GBK" w:eastAsia="方正黑体_GBK" w:hAnsiTheme="majorEastAsia" w:cstheme="minorBidi"/>
          <w:bCs/>
          <w:color w:val="000000" w:themeColor="text1"/>
          <w:sz w:val="32"/>
          <w:szCs w:val="32"/>
          <w14:textFill>
            <w14:solidFill>
              <w14:schemeClr w14:val="tx1"/>
            </w14:solidFill>
          </w14:textFill>
        </w:rPr>
      </w:pPr>
    </w:p>
    <w:p w14:paraId="21832B97">
      <w:pPr>
        <w:spacing w:line="520" w:lineRule="exact"/>
        <w:ind w:firstLine="640" w:firstLineChars="200"/>
        <w:jc w:val="left"/>
        <w:rPr>
          <w:rFonts w:ascii="方正黑体_GBK" w:eastAsia="方正黑体_GBK" w:hAnsiTheme="majorEastAsia" w:cstheme="minorBidi"/>
          <w:bCs/>
          <w:color w:val="000000" w:themeColor="text1"/>
          <w:sz w:val="32"/>
          <w:szCs w:val="32"/>
          <w14:textFill>
            <w14:solidFill>
              <w14:schemeClr w14:val="tx1"/>
            </w14:solidFill>
          </w14:textFill>
        </w:rPr>
      </w:pPr>
      <w:r>
        <w:rPr>
          <w:rFonts w:hint="eastAsia" w:ascii="方正黑体_GBK" w:eastAsia="方正黑体_GBK" w:hAnsiTheme="majorEastAsia" w:cstheme="minorBidi"/>
          <w:bCs/>
          <w:color w:val="000000" w:themeColor="text1"/>
          <w:sz w:val="32"/>
          <w:szCs w:val="32"/>
          <w14:textFill>
            <w14:solidFill>
              <w14:schemeClr w14:val="tx1"/>
            </w14:solidFill>
          </w14:textFill>
        </w:rPr>
        <w:t>合同其他相关附件</w:t>
      </w:r>
    </w:p>
    <w:p w14:paraId="7E082E24">
      <w:pPr>
        <w:spacing w:line="520" w:lineRule="exact"/>
        <w:jc w:val="left"/>
        <w:rPr>
          <w:rFonts w:ascii="方正仿宋_GBK" w:hAnsi="黑体" w:eastAsia="方正仿宋_GBK" w:cstheme="minorBidi"/>
          <w:color w:val="000000" w:themeColor="text1"/>
          <w:sz w:val="32"/>
          <w:szCs w:val="32"/>
          <w14:textFill>
            <w14:solidFill>
              <w14:schemeClr w14:val="tx1"/>
            </w14:solidFill>
          </w14:textFill>
        </w:rPr>
      </w:pPr>
    </w:p>
    <w:p w14:paraId="20A59F83">
      <w:pPr>
        <w:spacing w:line="520" w:lineRule="exact"/>
        <w:jc w:val="center"/>
        <w:rPr>
          <w:rFonts w:ascii="方正仿宋_GBK" w:hAnsi="黑体" w:eastAsia="方正仿宋_GBK" w:cstheme="minorBidi"/>
          <w:color w:val="000000" w:themeColor="text1"/>
          <w:sz w:val="32"/>
          <w:szCs w:val="32"/>
          <w14:textFill>
            <w14:solidFill>
              <w14:schemeClr w14:val="tx1"/>
            </w14:solidFill>
          </w14:textFill>
        </w:rPr>
      </w:pPr>
    </w:p>
    <w:p w14:paraId="6F97954F">
      <w:pPr>
        <w:spacing w:line="520" w:lineRule="exact"/>
        <w:jc w:val="center"/>
        <w:rPr>
          <w:rFonts w:ascii="方正仿宋_GBK" w:hAnsi="黑体" w:eastAsia="方正仿宋_GBK" w:cstheme="minorBidi"/>
          <w:color w:val="000000" w:themeColor="text1"/>
          <w:sz w:val="32"/>
          <w:szCs w:val="32"/>
          <w14:textFill>
            <w14:solidFill>
              <w14:schemeClr w14:val="tx1"/>
            </w14:solidFill>
          </w14:textFill>
        </w:rPr>
      </w:pPr>
      <w:r>
        <w:rPr>
          <w:rFonts w:hint="eastAsia" w:ascii="方正仿宋_GBK" w:hAnsi="黑体" w:eastAsia="方正仿宋_GBK" w:cstheme="minorBidi"/>
          <w:color w:val="000000" w:themeColor="text1"/>
          <w:sz w:val="32"/>
          <w:szCs w:val="32"/>
          <w14:textFill>
            <w14:solidFill>
              <w14:schemeClr w14:val="tx1"/>
            </w14:solidFill>
          </w14:textFill>
        </w:rPr>
        <w:t>（以下无正文）</w:t>
      </w:r>
    </w:p>
    <w:p w14:paraId="0ADC8E09">
      <w:pPr>
        <w:autoSpaceDE w:val="0"/>
        <w:autoSpaceDN w:val="0"/>
        <w:adjustRightInd w:val="0"/>
        <w:snapToGrid w:val="0"/>
        <w:spacing w:line="520" w:lineRule="exact"/>
        <w:ind w:firstLine="640" w:firstLineChars="200"/>
        <w:rPr>
          <w:rFonts w:ascii="方正仿宋_GBK" w:hAnsi="宋体" w:eastAsia="方正仿宋_GBK" w:cs="宋体"/>
          <w:color w:val="000000" w:themeColor="text1"/>
          <w:sz w:val="32"/>
          <w:szCs w:val="32"/>
          <w14:textFill>
            <w14:solidFill>
              <w14:schemeClr w14:val="tx1"/>
            </w14:solidFill>
          </w14:textFill>
        </w:rPr>
      </w:pPr>
    </w:p>
    <w:p w14:paraId="08A18046">
      <w:pPr>
        <w:autoSpaceDE w:val="0"/>
        <w:autoSpaceDN w:val="0"/>
        <w:adjustRightInd w:val="0"/>
        <w:snapToGrid w:val="0"/>
        <w:spacing w:line="520" w:lineRule="exact"/>
        <w:ind w:firstLine="640" w:firstLineChars="200"/>
        <w:rPr>
          <w:rFonts w:ascii="方正仿宋_GBK" w:hAnsi="宋体" w:eastAsia="方正仿宋_GBK" w:cs="宋体"/>
          <w:color w:val="000000" w:themeColor="text1"/>
          <w:sz w:val="32"/>
          <w:szCs w:val="32"/>
          <w14:textFill>
            <w14:solidFill>
              <w14:schemeClr w14:val="tx1"/>
            </w14:solidFill>
          </w14:textFill>
        </w:rPr>
      </w:pPr>
    </w:p>
    <w:p w14:paraId="66CAAE61">
      <w:pPr>
        <w:autoSpaceDE w:val="0"/>
        <w:autoSpaceDN w:val="0"/>
        <w:adjustRightInd w:val="0"/>
        <w:snapToGrid w:val="0"/>
        <w:spacing w:line="520" w:lineRule="exact"/>
        <w:ind w:firstLine="640" w:firstLineChars="200"/>
        <w:rPr>
          <w:rFonts w:ascii="方正仿宋_GBK" w:hAnsi="宋体" w:eastAsia="方正仿宋_GBK" w:cs="宋体"/>
          <w:color w:val="000000" w:themeColor="text1"/>
          <w:sz w:val="32"/>
          <w:szCs w:val="32"/>
          <w14:textFill>
            <w14:solidFill>
              <w14:schemeClr w14:val="tx1"/>
            </w14:solidFill>
          </w14:textFill>
        </w:rPr>
      </w:pPr>
    </w:p>
    <w:p w14:paraId="31B7D768">
      <w:pPr>
        <w:autoSpaceDE w:val="0"/>
        <w:autoSpaceDN w:val="0"/>
        <w:adjustRightInd w:val="0"/>
        <w:snapToGrid w:val="0"/>
        <w:spacing w:line="520" w:lineRule="exact"/>
        <w:ind w:firstLine="640" w:firstLineChars="200"/>
        <w:rPr>
          <w:rFonts w:ascii="方正仿宋_GBK" w:hAnsi="宋体" w:eastAsia="方正仿宋_GBK" w:cs="宋体"/>
          <w:color w:val="000000" w:themeColor="text1"/>
          <w:sz w:val="32"/>
          <w:szCs w:val="32"/>
          <w14:textFill>
            <w14:solidFill>
              <w14:schemeClr w14:val="tx1"/>
            </w14:solidFill>
          </w14:textFill>
        </w:rPr>
      </w:pPr>
    </w:p>
    <w:p w14:paraId="1CC18E96">
      <w:pPr>
        <w:autoSpaceDE w:val="0"/>
        <w:autoSpaceDN w:val="0"/>
        <w:adjustRightInd w:val="0"/>
        <w:snapToGrid w:val="0"/>
        <w:spacing w:line="520" w:lineRule="exact"/>
        <w:ind w:firstLine="640" w:firstLineChars="200"/>
        <w:rPr>
          <w:rFonts w:ascii="方正仿宋_GBK" w:hAnsi="宋体" w:eastAsia="方正仿宋_GBK" w:cs="宋体"/>
          <w:color w:val="000000" w:themeColor="text1"/>
          <w:sz w:val="32"/>
          <w:szCs w:val="32"/>
          <w14:textFill>
            <w14:solidFill>
              <w14:schemeClr w14:val="tx1"/>
            </w14:solidFill>
          </w14:textFill>
        </w:rPr>
      </w:pPr>
    </w:p>
    <w:p w14:paraId="3C77D6B0">
      <w:pPr>
        <w:pStyle w:val="2"/>
        <w:jc w:val="both"/>
        <w:rPr>
          <w:color w:val="000000" w:themeColor="text1"/>
          <w14:textFill>
            <w14:solidFill>
              <w14:schemeClr w14:val="tx1"/>
            </w14:solidFill>
          </w14:textFill>
        </w:rPr>
      </w:pPr>
    </w:p>
    <w:p w14:paraId="5FDDC6C9">
      <w:pPr>
        <w:widowControl/>
        <w:spacing w:before="100" w:beforeAutospacing="1" w:after="100" w:afterAutospacing="1" w:line="560" w:lineRule="exact"/>
        <w:jc w:val="center"/>
        <w:rPr>
          <w:rFonts w:ascii="方正仿宋_GBK" w:eastAsia="方正仿宋_GBK"/>
          <w:color w:val="000000" w:themeColor="text1"/>
          <w:kern w:val="0"/>
          <w:sz w:val="32"/>
          <w:szCs w:val="32"/>
          <w14:textFill>
            <w14:solidFill>
              <w14:schemeClr w14:val="tx1"/>
            </w14:solidFill>
          </w14:textFill>
        </w:rPr>
      </w:pPr>
      <w:r>
        <w:rPr>
          <w:rFonts w:hint="eastAsia" w:ascii="方正仿宋_GBK" w:eastAsia="方正仿宋_GBK"/>
          <w:color w:val="000000" w:themeColor="text1"/>
          <w:kern w:val="0"/>
          <w:sz w:val="32"/>
          <w:szCs w:val="32"/>
          <w14:textFill>
            <w14:solidFill>
              <w14:schemeClr w14:val="tx1"/>
            </w14:solidFill>
          </w14:textFill>
        </w:rPr>
        <w:t xml:space="preserve">                 重庆城市综合交通枢纽开发投资有限公司</w:t>
      </w:r>
    </w:p>
    <w:p w14:paraId="0DFA28DB">
      <w:pPr>
        <w:widowControl/>
        <w:spacing w:before="100" w:beforeAutospacing="1" w:after="100" w:afterAutospacing="1" w:line="560" w:lineRule="exact"/>
        <w:jc w:val="center"/>
        <w:rPr>
          <w:rFonts w:ascii="方正仿宋_GBK" w:eastAsia="方正仿宋_GBK"/>
          <w:color w:val="000000" w:themeColor="text1"/>
          <w:kern w:val="0"/>
          <w:sz w:val="32"/>
          <w:szCs w:val="32"/>
          <w14:textFill>
            <w14:solidFill>
              <w14:schemeClr w14:val="tx1"/>
            </w14:solidFill>
          </w14:textFill>
        </w:rPr>
      </w:pPr>
      <w:r>
        <w:rPr>
          <w:rFonts w:hint="eastAsia" w:ascii="方正仿宋_GBK" w:eastAsia="方正仿宋_GBK"/>
          <w:color w:val="000000" w:themeColor="text1"/>
          <w:kern w:val="0"/>
          <w:sz w:val="32"/>
          <w:szCs w:val="32"/>
          <w14:textFill>
            <w14:solidFill>
              <w14:schemeClr w14:val="tx1"/>
            </w14:solidFill>
          </w14:textFill>
        </w:rPr>
        <w:t xml:space="preserve">                    年    月    日</w:t>
      </w:r>
    </w:p>
    <w:p w14:paraId="7CA35EA9">
      <w:pPr>
        <w:widowControl/>
        <w:spacing w:before="100" w:beforeAutospacing="1" w:after="100" w:afterAutospacing="1" w:line="560" w:lineRule="exact"/>
        <w:jc w:val="left"/>
        <w:rPr>
          <w:color w:val="000000" w:themeColor="text1"/>
          <w14:textFill>
            <w14:solidFill>
              <w14:schemeClr w14:val="tx1"/>
            </w14:solidFill>
          </w14:textFill>
        </w:rPr>
      </w:pPr>
    </w:p>
    <w:p w14:paraId="2F412C26">
      <w:pPr>
        <w:widowControl/>
        <w:spacing w:before="100" w:beforeAutospacing="1" w:after="100" w:afterAutospacing="1" w:line="600" w:lineRule="exact"/>
        <w:ind w:firstLine="562"/>
        <w:rPr>
          <w:rFonts w:eastAsia="方正仿宋_GBK"/>
          <w:color w:val="auto"/>
          <w:sz w:val="32"/>
          <w:szCs w:val="32"/>
        </w:rPr>
      </w:pPr>
      <w:r>
        <w:rPr>
          <w:rFonts w:hint="eastAsia" w:eastAsia="方正仿宋_GBK"/>
          <w:color w:val="auto"/>
          <w:kern w:val="0"/>
          <w:sz w:val="32"/>
          <w:szCs w:val="32"/>
        </w:rPr>
        <w:t>注：</w:t>
      </w:r>
      <w:r>
        <w:rPr>
          <w:rFonts w:eastAsia="方正仿宋_GBK"/>
          <w:color w:val="auto"/>
          <w:kern w:val="0"/>
          <w:sz w:val="32"/>
          <w:szCs w:val="32"/>
        </w:rPr>
        <w:t>1.</w:t>
      </w:r>
      <w:r>
        <w:rPr>
          <w:rFonts w:hint="eastAsia" w:eastAsia="方正仿宋_GBK"/>
          <w:color w:val="auto"/>
          <w:kern w:val="0"/>
          <w:sz w:val="32"/>
          <w:szCs w:val="32"/>
        </w:rPr>
        <w:t>加“</w:t>
      </w:r>
      <w:r>
        <w:rPr>
          <w:rFonts w:hint="eastAsia" w:eastAsia="方正仿宋_GBK"/>
          <w:color w:val="auto"/>
          <w:sz w:val="32"/>
          <w:szCs w:val="32"/>
        </w:rPr>
        <w:t>★”条款为比选邀请函中必须明确的事项，其他条款可根据项目具体情况增减。</w:t>
      </w:r>
    </w:p>
    <w:p w14:paraId="21B77CC7">
      <w:pPr>
        <w:ind w:firstLine="1120" w:firstLineChars="350"/>
        <w:rPr>
          <w:rFonts w:eastAsia="方正仿宋_GBK"/>
          <w:b/>
          <w:bCs/>
          <w:color w:val="auto"/>
          <w:kern w:val="0"/>
        </w:rPr>
      </w:pPr>
      <w:r>
        <w:rPr>
          <w:rFonts w:eastAsia="方正仿宋_GBK"/>
          <w:color w:val="auto"/>
          <w:kern w:val="0"/>
          <w:sz w:val="32"/>
          <w:szCs w:val="32"/>
        </w:rPr>
        <w:t>2.</w:t>
      </w:r>
      <w:r>
        <w:rPr>
          <w:rFonts w:hint="eastAsia" w:eastAsia="方正仿宋_GBK"/>
          <w:color w:val="auto"/>
          <w:kern w:val="0"/>
          <w:sz w:val="32"/>
          <w:szCs w:val="32"/>
        </w:rPr>
        <w:t>竞争谈判函内容可参考比选邀请函进行编制。</w:t>
      </w:r>
    </w:p>
    <w:p w14:paraId="21FA12D8">
      <w:pPr>
        <w:jc w:val="left"/>
        <w:rPr>
          <w:rFonts w:eastAsia="方正仿宋_GBK"/>
          <w:b/>
          <w:color w:val="FF0000"/>
          <w:sz w:val="30"/>
          <w:szCs w:val="30"/>
        </w:rPr>
      </w:pPr>
    </w:p>
    <w:p w14:paraId="42C856EE">
      <w:pPr>
        <w:jc w:val="left"/>
        <w:rPr>
          <w:rFonts w:eastAsia="方正仿宋_GBK"/>
          <w:b/>
          <w:color w:val="000000" w:themeColor="text1"/>
          <w:sz w:val="30"/>
          <w:szCs w:val="30"/>
          <w14:textFill>
            <w14:solidFill>
              <w14:schemeClr w14:val="tx1"/>
            </w14:solidFill>
          </w14:textFill>
        </w:rPr>
      </w:pPr>
    </w:p>
    <w:p w14:paraId="5B8EE17E">
      <w:pPr>
        <w:jc w:val="left"/>
        <w:rPr>
          <w:rFonts w:eastAsia="方正仿宋_GBK"/>
          <w:b/>
          <w:color w:val="000000" w:themeColor="text1"/>
          <w:sz w:val="30"/>
          <w:szCs w:val="30"/>
          <w14:textFill>
            <w14:solidFill>
              <w14:schemeClr w14:val="tx1"/>
            </w14:solidFill>
          </w14:textFill>
        </w:rPr>
      </w:pPr>
    </w:p>
    <w:p w14:paraId="0F712CCC">
      <w:pPr>
        <w:jc w:val="left"/>
        <w:rPr>
          <w:rFonts w:eastAsia="方正仿宋_GBK"/>
          <w:b/>
          <w:color w:val="000000" w:themeColor="text1"/>
          <w:sz w:val="30"/>
          <w:szCs w:val="30"/>
          <w14:textFill>
            <w14:solidFill>
              <w14:schemeClr w14:val="tx1"/>
            </w14:solidFill>
          </w14:textFill>
        </w:rPr>
      </w:pPr>
    </w:p>
    <w:p w14:paraId="4E7E6708">
      <w:pPr>
        <w:pStyle w:val="5"/>
        <w:rPr>
          <w:color w:val="000000" w:themeColor="text1"/>
          <w14:textFill>
            <w14:solidFill>
              <w14:schemeClr w14:val="tx1"/>
            </w14:solidFill>
          </w14:textFill>
        </w:rPr>
      </w:pPr>
    </w:p>
    <w:sectPr>
      <w:footerReference r:id="rId3" w:type="default"/>
      <w:footerReference r:id="rId4" w:type="even"/>
      <w:pgSz w:w="11906" w:h="16838"/>
      <w:pgMar w:top="1276" w:right="1416" w:bottom="1135" w:left="1588" w:header="851" w:footer="1027"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ingLiU">
    <w:panose1 w:val="02010609000101010101"/>
    <w:charset w:val="88"/>
    <w:family w:val="modern"/>
    <w:pitch w:val="default"/>
    <w:sig w:usb0="80000001" w:usb1="28091800" w:usb2="00000016" w:usb3="00000000" w:csb0="00100001" w:csb1="00000000"/>
  </w:font>
  <w:font w:name="方正小标宋_GBK">
    <w:panose1 w:val="03000509000000000000"/>
    <w:charset w:val="86"/>
    <w:family w:val="script"/>
    <w:pitch w:val="default"/>
    <w:sig w:usb0="00000001" w:usb1="080E0000" w:usb2="00000000" w:usb3="00000000" w:csb0="00040000" w:csb1="00000000"/>
  </w:font>
  <w:font w:name="Verdana,??">
    <w:altName w:val="AMGDT"/>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Helvetica">
    <w:altName w:val="Arial"/>
    <w:panose1 w:val="00000000000000000000"/>
    <w:charset w:val="00"/>
    <w:family w:val="swiss"/>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CF165">
    <w:pPr>
      <w:pStyle w:val="1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18 -</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320CE">
    <w:pPr>
      <w:pStyle w:val="14"/>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9"/>
    <w:multiLevelType w:val="singleLevel"/>
    <w:tmpl w:val="FFFFFF89"/>
    <w:lvl w:ilvl="0" w:tentative="0">
      <w:start w:val="1"/>
      <w:numFmt w:val="bullet"/>
      <w:pStyle w:val="7"/>
      <w:lvlText w:val=""/>
      <w:lvlJc w:val="left"/>
      <w:pPr>
        <w:tabs>
          <w:tab w:val="left" w:pos="360"/>
        </w:tabs>
        <w:ind w:left="360" w:hanging="360" w:hangingChars="200"/>
      </w:pPr>
      <w:rPr>
        <w:rFonts w:hint="default" w:ascii="Wingdings" w:hAnsi="Wingdings"/>
      </w:rPr>
    </w:lvl>
  </w:abstractNum>
  <w:abstractNum w:abstractNumId="1">
    <w:nsid w:val="4DE17628"/>
    <w:multiLevelType w:val="multilevel"/>
    <w:tmpl w:val="4DE17628"/>
    <w:lvl w:ilvl="0" w:tentative="0">
      <w:start w:val="1"/>
      <w:numFmt w:val="chineseCountingThousand"/>
      <w:pStyle w:val="4"/>
      <w:lvlText w:val="第%1条"/>
      <w:lvlJc w:val="left"/>
      <w:pPr>
        <w:ind w:left="585" w:hanging="420"/>
      </w:pPr>
      <w:rPr>
        <w:rFonts w:hint="eastAsia" w:eastAsia="方正楷体_GBK" w:cs="Times New Roman"/>
        <w:sz w:val="32"/>
      </w:rPr>
    </w:lvl>
    <w:lvl w:ilvl="1" w:tentative="0">
      <w:start w:val="1"/>
      <w:numFmt w:val="lowerLetter"/>
      <w:lvlText w:val="%2)"/>
      <w:lvlJc w:val="left"/>
      <w:pPr>
        <w:ind w:left="1005" w:hanging="420"/>
      </w:pPr>
      <w:rPr>
        <w:rFonts w:cs="Times New Roman"/>
      </w:rPr>
    </w:lvl>
    <w:lvl w:ilvl="2" w:tentative="0">
      <w:start w:val="1"/>
      <w:numFmt w:val="lowerRoman"/>
      <w:lvlText w:val="%3."/>
      <w:lvlJc w:val="right"/>
      <w:pPr>
        <w:ind w:left="1425" w:hanging="420"/>
      </w:pPr>
      <w:rPr>
        <w:rFonts w:cs="Times New Roman"/>
      </w:rPr>
    </w:lvl>
    <w:lvl w:ilvl="3" w:tentative="0">
      <w:start w:val="1"/>
      <w:numFmt w:val="decimal"/>
      <w:lvlText w:val="%4."/>
      <w:lvlJc w:val="left"/>
      <w:pPr>
        <w:ind w:left="1845" w:hanging="420"/>
      </w:pPr>
      <w:rPr>
        <w:rFonts w:cs="Times New Roman"/>
      </w:rPr>
    </w:lvl>
    <w:lvl w:ilvl="4" w:tentative="0">
      <w:start w:val="1"/>
      <w:numFmt w:val="lowerLetter"/>
      <w:lvlText w:val="%5)"/>
      <w:lvlJc w:val="left"/>
      <w:pPr>
        <w:ind w:left="2265" w:hanging="420"/>
      </w:pPr>
      <w:rPr>
        <w:rFonts w:cs="Times New Roman"/>
      </w:rPr>
    </w:lvl>
    <w:lvl w:ilvl="5" w:tentative="0">
      <w:start w:val="1"/>
      <w:numFmt w:val="lowerRoman"/>
      <w:lvlText w:val="%6."/>
      <w:lvlJc w:val="right"/>
      <w:pPr>
        <w:ind w:left="2685" w:hanging="420"/>
      </w:pPr>
      <w:rPr>
        <w:rFonts w:cs="Times New Roman"/>
      </w:rPr>
    </w:lvl>
    <w:lvl w:ilvl="6" w:tentative="0">
      <w:start w:val="1"/>
      <w:numFmt w:val="decimal"/>
      <w:lvlText w:val="%7."/>
      <w:lvlJc w:val="left"/>
      <w:pPr>
        <w:ind w:left="3105" w:hanging="420"/>
      </w:pPr>
      <w:rPr>
        <w:rFonts w:cs="Times New Roman"/>
      </w:rPr>
    </w:lvl>
    <w:lvl w:ilvl="7" w:tentative="0">
      <w:start w:val="1"/>
      <w:numFmt w:val="lowerLetter"/>
      <w:lvlText w:val="%8)"/>
      <w:lvlJc w:val="left"/>
      <w:pPr>
        <w:ind w:left="3525" w:hanging="420"/>
      </w:pPr>
      <w:rPr>
        <w:rFonts w:cs="Times New Roman"/>
      </w:rPr>
    </w:lvl>
    <w:lvl w:ilvl="8" w:tentative="0">
      <w:start w:val="1"/>
      <w:numFmt w:val="lowerRoman"/>
      <w:lvlText w:val="%9."/>
      <w:lvlJc w:val="right"/>
      <w:pPr>
        <w:ind w:left="3945" w:hanging="420"/>
      </w:pPr>
      <w:rPr>
        <w:rFonts w:cs="Times New Roman"/>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lvis Li">
    <w15:presenceInfo w15:providerId="WPS Office" w15:userId="4842195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4YWE2NWM2NjkyMzUxOGRkNDNkNjJlMmYxYjJlZDkifQ=="/>
    <w:docVar w:name="KGWebUrl" w:val="http://10.106.1.2:8091/seeyon/officeservlet"/>
  </w:docVars>
  <w:rsids>
    <w:rsidRoot w:val="00172A27"/>
    <w:rsid w:val="00000125"/>
    <w:rsid w:val="00002812"/>
    <w:rsid w:val="00002972"/>
    <w:rsid w:val="00002A68"/>
    <w:rsid w:val="00003383"/>
    <w:rsid w:val="000037FD"/>
    <w:rsid w:val="00003E3A"/>
    <w:rsid w:val="0000424F"/>
    <w:rsid w:val="0000452E"/>
    <w:rsid w:val="00004C8D"/>
    <w:rsid w:val="00004E23"/>
    <w:rsid w:val="00005460"/>
    <w:rsid w:val="00005611"/>
    <w:rsid w:val="00005C6D"/>
    <w:rsid w:val="00005DFD"/>
    <w:rsid w:val="00006135"/>
    <w:rsid w:val="0000652C"/>
    <w:rsid w:val="000076E1"/>
    <w:rsid w:val="00007A42"/>
    <w:rsid w:val="00010470"/>
    <w:rsid w:val="00011434"/>
    <w:rsid w:val="0001144C"/>
    <w:rsid w:val="00011E9A"/>
    <w:rsid w:val="000125F5"/>
    <w:rsid w:val="00013584"/>
    <w:rsid w:val="0001406C"/>
    <w:rsid w:val="0001493D"/>
    <w:rsid w:val="00014F3F"/>
    <w:rsid w:val="00014FF8"/>
    <w:rsid w:val="000163DE"/>
    <w:rsid w:val="00017311"/>
    <w:rsid w:val="00020244"/>
    <w:rsid w:val="000203B3"/>
    <w:rsid w:val="00020502"/>
    <w:rsid w:val="00020A93"/>
    <w:rsid w:val="00021835"/>
    <w:rsid w:val="000220D8"/>
    <w:rsid w:val="00022271"/>
    <w:rsid w:val="00023F20"/>
    <w:rsid w:val="00024369"/>
    <w:rsid w:val="00024400"/>
    <w:rsid w:val="00024E21"/>
    <w:rsid w:val="0002508A"/>
    <w:rsid w:val="00025316"/>
    <w:rsid w:val="00025E6E"/>
    <w:rsid w:val="00025F2A"/>
    <w:rsid w:val="000266A8"/>
    <w:rsid w:val="0002696D"/>
    <w:rsid w:val="00026E6A"/>
    <w:rsid w:val="00027DCC"/>
    <w:rsid w:val="00030BA3"/>
    <w:rsid w:val="00030BC1"/>
    <w:rsid w:val="0003127C"/>
    <w:rsid w:val="000314B8"/>
    <w:rsid w:val="00031545"/>
    <w:rsid w:val="000318F4"/>
    <w:rsid w:val="00031B1E"/>
    <w:rsid w:val="00031B66"/>
    <w:rsid w:val="00031C0E"/>
    <w:rsid w:val="00032C34"/>
    <w:rsid w:val="00032FB6"/>
    <w:rsid w:val="0003305E"/>
    <w:rsid w:val="0003327B"/>
    <w:rsid w:val="00033487"/>
    <w:rsid w:val="0003360E"/>
    <w:rsid w:val="00033D9F"/>
    <w:rsid w:val="0003429B"/>
    <w:rsid w:val="00034E63"/>
    <w:rsid w:val="0003502B"/>
    <w:rsid w:val="00035238"/>
    <w:rsid w:val="000363BA"/>
    <w:rsid w:val="00036934"/>
    <w:rsid w:val="000369E1"/>
    <w:rsid w:val="000373AD"/>
    <w:rsid w:val="00037806"/>
    <w:rsid w:val="00037929"/>
    <w:rsid w:val="00037F94"/>
    <w:rsid w:val="00041D20"/>
    <w:rsid w:val="0004234D"/>
    <w:rsid w:val="0004258C"/>
    <w:rsid w:val="00043143"/>
    <w:rsid w:val="00043F32"/>
    <w:rsid w:val="00043F62"/>
    <w:rsid w:val="00044821"/>
    <w:rsid w:val="00044BA5"/>
    <w:rsid w:val="00044D39"/>
    <w:rsid w:val="00044F78"/>
    <w:rsid w:val="0004578C"/>
    <w:rsid w:val="000459EB"/>
    <w:rsid w:val="00046211"/>
    <w:rsid w:val="00046AE0"/>
    <w:rsid w:val="000470B3"/>
    <w:rsid w:val="000474CF"/>
    <w:rsid w:val="000477D2"/>
    <w:rsid w:val="00047D16"/>
    <w:rsid w:val="00047D4C"/>
    <w:rsid w:val="00047D52"/>
    <w:rsid w:val="000509CE"/>
    <w:rsid w:val="000511D6"/>
    <w:rsid w:val="00051837"/>
    <w:rsid w:val="00051E26"/>
    <w:rsid w:val="000525E9"/>
    <w:rsid w:val="00053384"/>
    <w:rsid w:val="0005430D"/>
    <w:rsid w:val="000544E4"/>
    <w:rsid w:val="000547CB"/>
    <w:rsid w:val="00054884"/>
    <w:rsid w:val="00054DFE"/>
    <w:rsid w:val="00054FA4"/>
    <w:rsid w:val="00055637"/>
    <w:rsid w:val="00055AF8"/>
    <w:rsid w:val="00056A6D"/>
    <w:rsid w:val="00056F7C"/>
    <w:rsid w:val="0005721A"/>
    <w:rsid w:val="00057368"/>
    <w:rsid w:val="00057721"/>
    <w:rsid w:val="00057B66"/>
    <w:rsid w:val="00060193"/>
    <w:rsid w:val="00060AA1"/>
    <w:rsid w:val="0006103E"/>
    <w:rsid w:val="000614BF"/>
    <w:rsid w:val="00061983"/>
    <w:rsid w:val="0006287B"/>
    <w:rsid w:val="000629A5"/>
    <w:rsid w:val="000629D9"/>
    <w:rsid w:val="0006366E"/>
    <w:rsid w:val="000639EA"/>
    <w:rsid w:val="00063B8D"/>
    <w:rsid w:val="00063C2F"/>
    <w:rsid w:val="00064A1B"/>
    <w:rsid w:val="00064E3C"/>
    <w:rsid w:val="00064F68"/>
    <w:rsid w:val="000651EA"/>
    <w:rsid w:val="000657D9"/>
    <w:rsid w:val="00067031"/>
    <w:rsid w:val="00067FDF"/>
    <w:rsid w:val="0007071C"/>
    <w:rsid w:val="000709B0"/>
    <w:rsid w:val="000719EA"/>
    <w:rsid w:val="00071F57"/>
    <w:rsid w:val="000721F6"/>
    <w:rsid w:val="000726D7"/>
    <w:rsid w:val="0007270B"/>
    <w:rsid w:val="0007281A"/>
    <w:rsid w:val="00072D08"/>
    <w:rsid w:val="000733EB"/>
    <w:rsid w:val="000734B4"/>
    <w:rsid w:val="00073B7E"/>
    <w:rsid w:val="00073FC1"/>
    <w:rsid w:val="000744E2"/>
    <w:rsid w:val="00074A26"/>
    <w:rsid w:val="000757F3"/>
    <w:rsid w:val="00075C37"/>
    <w:rsid w:val="00075D50"/>
    <w:rsid w:val="00076245"/>
    <w:rsid w:val="0007675C"/>
    <w:rsid w:val="00076D32"/>
    <w:rsid w:val="000775BF"/>
    <w:rsid w:val="00080160"/>
    <w:rsid w:val="00080511"/>
    <w:rsid w:val="000805BE"/>
    <w:rsid w:val="00080D1E"/>
    <w:rsid w:val="00081A2B"/>
    <w:rsid w:val="00081C59"/>
    <w:rsid w:val="0008216B"/>
    <w:rsid w:val="00082778"/>
    <w:rsid w:val="00082BCE"/>
    <w:rsid w:val="00082CA6"/>
    <w:rsid w:val="000835FB"/>
    <w:rsid w:val="00083A68"/>
    <w:rsid w:val="0008416A"/>
    <w:rsid w:val="00084680"/>
    <w:rsid w:val="00085545"/>
    <w:rsid w:val="00085830"/>
    <w:rsid w:val="00085D10"/>
    <w:rsid w:val="000864AD"/>
    <w:rsid w:val="00086611"/>
    <w:rsid w:val="00086EB0"/>
    <w:rsid w:val="00086EDE"/>
    <w:rsid w:val="00086F5A"/>
    <w:rsid w:val="000872C0"/>
    <w:rsid w:val="00087CB5"/>
    <w:rsid w:val="00087D9B"/>
    <w:rsid w:val="000905B2"/>
    <w:rsid w:val="000909A6"/>
    <w:rsid w:val="0009111E"/>
    <w:rsid w:val="000913E0"/>
    <w:rsid w:val="00091BBC"/>
    <w:rsid w:val="00092DEA"/>
    <w:rsid w:val="000930E7"/>
    <w:rsid w:val="0009398A"/>
    <w:rsid w:val="000945C6"/>
    <w:rsid w:val="0009502F"/>
    <w:rsid w:val="000951E6"/>
    <w:rsid w:val="00095284"/>
    <w:rsid w:val="00095672"/>
    <w:rsid w:val="00095C73"/>
    <w:rsid w:val="0009622E"/>
    <w:rsid w:val="00096A65"/>
    <w:rsid w:val="000974F4"/>
    <w:rsid w:val="00097BD2"/>
    <w:rsid w:val="000A07BE"/>
    <w:rsid w:val="000A0ADF"/>
    <w:rsid w:val="000A0D53"/>
    <w:rsid w:val="000A0D66"/>
    <w:rsid w:val="000A1DD8"/>
    <w:rsid w:val="000A306D"/>
    <w:rsid w:val="000A3A94"/>
    <w:rsid w:val="000A47D9"/>
    <w:rsid w:val="000A5808"/>
    <w:rsid w:val="000A5DC4"/>
    <w:rsid w:val="000A7DB1"/>
    <w:rsid w:val="000B0ADE"/>
    <w:rsid w:val="000B1B25"/>
    <w:rsid w:val="000B1CD4"/>
    <w:rsid w:val="000B1E0C"/>
    <w:rsid w:val="000B340C"/>
    <w:rsid w:val="000B3941"/>
    <w:rsid w:val="000B4C8E"/>
    <w:rsid w:val="000B5217"/>
    <w:rsid w:val="000B595B"/>
    <w:rsid w:val="000B5A89"/>
    <w:rsid w:val="000B5BA0"/>
    <w:rsid w:val="000B5EAC"/>
    <w:rsid w:val="000B6346"/>
    <w:rsid w:val="000B6C25"/>
    <w:rsid w:val="000B6C6C"/>
    <w:rsid w:val="000B6CBC"/>
    <w:rsid w:val="000B7C3B"/>
    <w:rsid w:val="000B7D9E"/>
    <w:rsid w:val="000C06DE"/>
    <w:rsid w:val="000C0A21"/>
    <w:rsid w:val="000C0E0B"/>
    <w:rsid w:val="000C0F16"/>
    <w:rsid w:val="000C1364"/>
    <w:rsid w:val="000C1FDB"/>
    <w:rsid w:val="000C211B"/>
    <w:rsid w:val="000C291A"/>
    <w:rsid w:val="000C2E52"/>
    <w:rsid w:val="000C33B6"/>
    <w:rsid w:val="000C4489"/>
    <w:rsid w:val="000C52EB"/>
    <w:rsid w:val="000C5CBF"/>
    <w:rsid w:val="000C5E6A"/>
    <w:rsid w:val="000C6AD8"/>
    <w:rsid w:val="000C6C99"/>
    <w:rsid w:val="000C6CDD"/>
    <w:rsid w:val="000C739C"/>
    <w:rsid w:val="000D0520"/>
    <w:rsid w:val="000D100B"/>
    <w:rsid w:val="000D17FE"/>
    <w:rsid w:val="000D1CAD"/>
    <w:rsid w:val="000D2301"/>
    <w:rsid w:val="000D23DE"/>
    <w:rsid w:val="000D2916"/>
    <w:rsid w:val="000D5332"/>
    <w:rsid w:val="000D5809"/>
    <w:rsid w:val="000D639A"/>
    <w:rsid w:val="000D6E1E"/>
    <w:rsid w:val="000D7EA8"/>
    <w:rsid w:val="000E01BB"/>
    <w:rsid w:val="000E02FE"/>
    <w:rsid w:val="000E04C3"/>
    <w:rsid w:val="000E195B"/>
    <w:rsid w:val="000E1D53"/>
    <w:rsid w:val="000E20F1"/>
    <w:rsid w:val="000E3DF0"/>
    <w:rsid w:val="000E4724"/>
    <w:rsid w:val="000E48F6"/>
    <w:rsid w:val="000E51CC"/>
    <w:rsid w:val="000E6F8F"/>
    <w:rsid w:val="000E719D"/>
    <w:rsid w:val="000E7211"/>
    <w:rsid w:val="000E7662"/>
    <w:rsid w:val="000F00D5"/>
    <w:rsid w:val="000F0115"/>
    <w:rsid w:val="000F024B"/>
    <w:rsid w:val="000F0631"/>
    <w:rsid w:val="000F0F4F"/>
    <w:rsid w:val="000F15A5"/>
    <w:rsid w:val="000F1D49"/>
    <w:rsid w:val="000F2A1E"/>
    <w:rsid w:val="000F383F"/>
    <w:rsid w:val="000F3C51"/>
    <w:rsid w:val="000F4866"/>
    <w:rsid w:val="000F5559"/>
    <w:rsid w:val="000F56F9"/>
    <w:rsid w:val="000F5A33"/>
    <w:rsid w:val="000F5BD5"/>
    <w:rsid w:val="000F646D"/>
    <w:rsid w:val="000F65A1"/>
    <w:rsid w:val="000F689F"/>
    <w:rsid w:val="000F6ADB"/>
    <w:rsid w:val="000F6E7C"/>
    <w:rsid w:val="000F765A"/>
    <w:rsid w:val="001001DE"/>
    <w:rsid w:val="00100341"/>
    <w:rsid w:val="0010055D"/>
    <w:rsid w:val="0010094E"/>
    <w:rsid w:val="00101827"/>
    <w:rsid w:val="00102054"/>
    <w:rsid w:val="00102793"/>
    <w:rsid w:val="00102A42"/>
    <w:rsid w:val="00102E1F"/>
    <w:rsid w:val="001031AF"/>
    <w:rsid w:val="001038C3"/>
    <w:rsid w:val="001047BD"/>
    <w:rsid w:val="0010490B"/>
    <w:rsid w:val="001058CA"/>
    <w:rsid w:val="001059D8"/>
    <w:rsid w:val="00105CC7"/>
    <w:rsid w:val="001067BB"/>
    <w:rsid w:val="00106F81"/>
    <w:rsid w:val="001077AF"/>
    <w:rsid w:val="00107BAA"/>
    <w:rsid w:val="0011005F"/>
    <w:rsid w:val="00110274"/>
    <w:rsid w:val="00110650"/>
    <w:rsid w:val="001106BF"/>
    <w:rsid w:val="00110974"/>
    <w:rsid w:val="00110A84"/>
    <w:rsid w:val="0011100C"/>
    <w:rsid w:val="001111DE"/>
    <w:rsid w:val="00111DFD"/>
    <w:rsid w:val="001122DD"/>
    <w:rsid w:val="001132BC"/>
    <w:rsid w:val="001141F5"/>
    <w:rsid w:val="001149F7"/>
    <w:rsid w:val="001151E4"/>
    <w:rsid w:val="001152D1"/>
    <w:rsid w:val="001153A9"/>
    <w:rsid w:val="001156E6"/>
    <w:rsid w:val="00116537"/>
    <w:rsid w:val="001165B3"/>
    <w:rsid w:val="00116933"/>
    <w:rsid w:val="00116CFE"/>
    <w:rsid w:val="00116ED3"/>
    <w:rsid w:val="0011727A"/>
    <w:rsid w:val="00117330"/>
    <w:rsid w:val="00117A60"/>
    <w:rsid w:val="00120AEF"/>
    <w:rsid w:val="00121513"/>
    <w:rsid w:val="00122D9A"/>
    <w:rsid w:val="00123259"/>
    <w:rsid w:val="0012409B"/>
    <w:rsid w:val="001249B4"/>
    <w:rsid w:val="00124AEB"/>
    <w:rsid w:val="00125289"/>
    <w:rsid w:val="001256D0"/>
    <w:rsid w:val="00126C23"/>
    <w:rsid w:val="001271BD"/>
    <w:rsid w:val="001275C8"/>
    <w:rsid w:val="0012796E"/>
    <w:rsid w:val="00127C4B"/>
    <w:rsid w:val="00127E91"/>
    <w:rsid w:val="001301A2"/>
    <w:rsid w:val="0013043D"/>
    <w:rsid w:val="00130C9F"/>
    <w:rsid w:val="001312EF"/>
    <w:rsid w:val="001317E4"/>
    <w:rsid w:val="00131B1B"/>
    <w:rsid w:val="00131FA2"/>
    <w:rsid w:val="001323BF"/>
    <w:rsid w:val="00132EBA"/>
    <w:rsid w:val="00133840"/>
    <w:rsid w:val="00134452"/>
    <w:rsid w:val="00134EAA"/>
    <w:rsid w:val="001353DF"/>
    <w:rsid w:val="001357EA"/>
    <w:rsid w:val="00135C9F"/>
    <w:rsid w:val="00135F0F"/>
    <w:rsid w:val="0013610B"/>
    <w:rsid w:val="00136CFB"/>
    <w:rsid w:val="00136D0A"/>
    <w:rsid w:val="00137F15"/>
    <w:rsid w:val="001408BB"/>
    <w:rsid w:val="00140A2D"/>
    <w:rsid w:val="001411B4"/>
    <w:rsid w:val="00142026"/>
    <w:rsid w:val="0014268D"/>
    <w:rsid w:val="001433B8"/>
    <w:rsid w:val="001435CD"/>
    <w:rsid w:val="001439A9"/>
    <w:rsid w:val="00143FDD"/>
    <w:rsid w:val="001444DC"/>
    <w:rsid w:val="00144627"/>
    <w:rsid w:val="0014519C"/>
    <w:rsid w:val="00147C6C"/>
    <w:rsid w:val="00150489"/>
    <w:rsid w:val="00150A02"/>
    <w:rsid w:val="00150E59"/>
    <w:rsid w:val="001513C0"/>
    <w:rsid w:val="001521CB"/>
    <w:rsid w:val="00152788"/>
    <w:rsid w:val="00152A18"/>
    <w:rsid w:val="00152FB3"/>
    <w:rsid w:val="00153C80"/>
    <w:rsid w:val="00155461"/>
    <w:rsid w:val="001561BA"/>
    <w:rsid w:val="00156ABE"/>
    <w:rsid w:val="00156D63"/>
    <w:rsid w:val="0015733A"/>
    <w:rsid w:val="001576A5"/>
    <w:rsid w:val="00157888"/>
    <w:rsid w:val="0015794D"/>
    <w:rsid w:val="001579C6"/>
    <w:rsid w:val="00157D31"/>
    <w:rsid w:val="00161903"/>
    <w:rsid w:val="00161EA2"/>
    <w:rsid w:val="00161EC6"/>
    <w:rsid w:val="001621A4"/>
    <w:rsid w:val="0016259F"/>
    <w:rsid w:val="00163927"/>
    <w:rsid w:val="00164604"/>
    <w:rsid w:val="001646FE"/>
    <w:rsid w:val="00164BDF"/>
    <w:rsid w:val="00164D4D"/>
    <w:rsid w:val="00165274"/>
    <w:rsid w:val="001653B8"/>
    <w:rsid w:val="00165D3D"/>
    <w:rsid w:val="00165F2E"/>
    <w:rsid w:val="00166644"/>
    <w:rsid w:val="001668AF"/>
    <w:rsid w:val="001675A6"/>
    <w:rsid w:val="0016763F"/>
    <w:rsid w:val="00167893"/>
    <w:rsid w:val="00167969"/>
    <w:rsid w:val="001710FF"/>
    <w:rsid w:val="00171660"/>
    <w:rsid w:val="00172828"/>
    <w:rsid w:val="00172AB4"/>
    <w:rsid w:val="001742C1"/>
    <w:rsid w:val="00174B27"/>
    <w:rsid w:val="00174DB2"/>
    <w:rsid w:val="00174F89"/>
    <w:rsid w:val="00175E5D"/>
    <w:rsid w:val="0017603D"/>
    <w:rsid w:val="00177A84"/>
    <w:rsid w:val="00177AC1"/>
    <w:rsid w:val="00177B3D"/>
    <w:rsid w:val="00177E05"/>
    <w:rsid w:val="00181195"/>
    <w:rsid w:val="00181ED1"/>
    <w:rsid w:val="001821BB"/>
    <w:rsid w:val="001823A4"/>
    <w:rsid w:val="00182455"/>
    <w:rsid w:val="00182E4F"/>
    <w:rsid w:val="00183016"/>
    <w:rsid w:val="00183081"/>
    <w:rsid w:val="00183831"/>
    <w:rsid w:val="00184138"/>
    <w:rsid w:val="00184277"/>
    <w:rsid w:val="0018466A"/>
    <w:rsid w:val="001869E1"/>
    <w:rsid w:val="00187B77"/>
    <w:rsid w:val="00187EFC"/>
    <w:rsid w:val="001903AA"/>
    <w:rsid w:val="001905D5"/>
    <w:rsid w:val="00190623"/>
    <w:rsid w:val="00190918"/>
    <w:rsid w:val="00190C60"/>
    <w:rsid w:val="0019135B"/>
    <w:rsid w:val="001919F1"/>
    <w:rsid w:val="00192482"/>
    <w:rsid w:val="0019260C"/>
    <w:rsid w:val="00192704"/>
    <w:rsid w:val="00193079"/>
    <w:rsid w:val="0019335D"/>
    <w:rsid w:val="0019354E"/>
    <w:rsid w:val="00193573"/>
    <w:rsid w:val="00194B58"/>
    <w:rsid w:val="00195018"/>
    <w:rsid w:val="00195C4F"/>
    <w:rsid w:val="00195D08"/>
    <w:rsid w:val="00195D89"/>
    <w:rsid w:val="00196397"/>
    <w:rsid w:val="0019666B"/>
    <w:rsid w:val="00196988"/>
    <w:rsid w:val="00196CB6"/>
    <w:rsid w:val="00196CDD"/>
    <w:rsid w:val="0019722D"/>
    <w:rsid w:val="001A00EF"/>
    <w:rsid w:val="001A0750"/>
    <w:rsid w:val="001A0F00"/>
    <w:rsid w:val="001A11E0"/>
    <w:rsid w:val="001A1E80"/>
    <w:rsid w:val="001A371B"/>
    <w:rsid w:val="001A39E1"/>
    <w:rsid w:val="001A3AAB"/>
    <w:rsid w:val="001A3C10"/>
    <w:rsid w:val="001A3C1B"/>
    <w:rsid w:val="001A40A7"/>
    <w:rsid w:val="001A43A4"/>
    <w:rsid w:val="001A4BDA"/>
    <w:rsid w:val="001A4E38"/>
    <w:rsid w:val="001A5E2B"/>
    <w:rsid w:val="001A65C1"/>
    <w:rsid w:val="001A6CF4"/>
    <w:rsid w:val="001A6EC2"/>
    <w:rsid w:val="001A6F80"/>
    <w:rsid w:val="001A76F3"/>
    <w:rsid w:val="001B13D9"/>
    <w:rsid w:val="001B174B"/>
    <w:rsid w:val="001B1C9D"/>
    <w:rsid w:val="001B2010"/>
    <w:rsid w:val="001B2C3E"/>
    <w:rsid w:val="001B2F2F"/>
    <w:rsid w:val="001B338E"/>
    <w:rsid w:val="001B3580"/>
    <w:rsid w:val="001B43F5"/>
    <w:rsid w:val="001B548B"/>
    <w:rsid w:val="001B594F"/>
    <w:rsid w:val="001B6E88"/>
    <w:rsid w:val="001B749F"/>
    <w:rsid w:val="001B7527"/>
    <w:rsid w:val="001B771C"/>
    <w:rsid w:val="001B7868"/>
    <w:rsid w:val="001B7ADC"/>
    <w:rsid w:val="001C0017"/>
    <w:rsid w:val="001C080F"/>
    <w:rsid w:val="001C2635"/>
    <w:rsid w:val="001C3848"/>
    <w:rsid w:val="001C3C90"/>
    <w:rsid w:val="001C42E4"/>
    <w:rsid w:val="001C47B1"/>
    <w:rsid w:val="001C4AA2"/>
    <w:rsid w:val="001C4DDB"/>
    <w:rsid w:val="001C4F0B"/>
    <w:rsid w:val="001C4FEA"/>
    <w:rsid w:val="001C5803"/>
    <w:rsid w:val="001C6162"/>
    <w:rsid w:val="001C72CD"/>
    <w:rsid w:val="001C7905"/>
    <w:rsid w:val="001D039F"/>
    <w:rsid w:val="001D17C1"/>
    <w:rsid w:val="001D195D"/>
    <w:rsid w:val="001D2C18"/>
    <w:rsid w:val="001D2F7C"/>
    <w:rsid w:val="001D33E8"/>
    <w:rsid w:val="001D3C8F"/>
    <w:rsid w:val="001D4222"/>
    <w:rsid w:val="001D448D"/>
    <w:rsid w:val="001D4948"/>
    <w:rsid w:val="001D4A4C"/>
    <w:rsid w:val="001D4CD9"/>
    <w:rsid w:val="001D4CE0"/>
    <w:rsid w:val="001D4E8E"/>
    <w:rsid w:val="001D5D34"/>
    <w:rsid w:val="001D5F53"/>
    <w:rsid w:val="001D6231"/>
    <w:rsid w:val="001D69F7"/>
    <w:rsid w:val="001D6A8A"/>
    <w:rsid w:val="001D6E6E"/>
    <w:rsid w:val="001D723B"/>
    <w:rsid w:val="001D7361"/>
    <w:rsid w:val="001D74FE"/>
    <w:rsid w:val="001D767D"/>
    <w:rsid w:val="001E11CC"/>
    <w:rsid w:val="001E14D6"/>
    <w:rsid w:val="001E1A76"/>
    <w:rsid w:val="001E1BEB"/>
    <w:rsid w:val="001E1E4F"/>
    <w:rsid w:val="001E2B06"/>
    <w:rsid w:val="001E3AAF"/>
    <w:rsid w:val="001E4081"/>
    <w:rsid w:val="001E456D"/>
    <w:rsid w:val="001E4898"/>
    <w:rsid w:val="001E4EDD"/>
    <w:rsid w:val="001E5A9E"/>
    <w:rsid w:val="001E5E68"/>
    <w:rsid w:val="001E5F8B"/>
    <w:rsid w:val="001E73D9"/>
    <w:rsid w:val="001E7E58"/>
    <w:rsid w:val="001F0870"/>
    <w:rsid w:val="001F1B3A"/>
    <w:rsid w:val="001F21DB"/>
    <w:rsid w:val="001F2246"/>
    <w:rsid w:val="001F2E68"/>
    <w:rsid w:val="001F3D75"/>
    <w:rsid w:val="001F4CE1"/>
    <w:rsid w:val="001F526A"/>
    <w:rsid w:val="001F57A6"/>
    <w:rsid w:val="001F5A52"/>
    <w:rsid w:val="001F5B61"/>
    <w:rsid w:val="001F65B0"/>
    <w:rsid w:val="001F6874"/>
    <w:rsid w:val="001F6B09"/>
    <w:rsid w:val="001F6C1E"/>
    <w:rsid w:val="001F7E0F"/>
    <w:rsid w:val="00200054"/>
    <w:rsid w:val="00200B63"/>
    <w:rsid w:val="00201BA1"/>
    <w:rsid w:val="00201EC0"/>
    <w:rsid w:val="00202936"/>
    <w:rsid w:val="00203937"/>
    <w:rsid w:val="00203B15"/>
    <w:rsid w:val="00204042"/>
    <w:rsid w:val="002049D4"/>
    <w:rsid w:val="00204F6E"/>
    <w:rsid w:val="00205140"/>
    <w:rsid w:val="00205960"/>
    <w:rsid w:val="00205B09"/>
    <w:rsid w:val="00205B78"/>
    <w:rsid w:val="00205C38"/>
    <w:rsid w:val="00206A6F"/>
    <w:rsid w:val="0020709A"/>
    <w:rsid w:val="0020787A"/>
    <w:rsid w:val="00207DA0"/>
    <w:rsid w:val="00207F53"/>
    <w:rsid w:val="00210155"/>
    <w:rsid w:val="0021051E"/>
    <w:rsid w:val="00210533"/>
    <w:rsid w:val="002105DC"/>
    <w:rsid w:val="002109B2"/>
    <w:rsid w:val="00210A8F"/>
    <w:rsid w:val="00210DCE"/>
    <w:rsid w:val="00210F69"/>
    <w:rsid w:val="002117C4"/>
    <w:rsid w:val="00212206"/>
    <w:rsid w:val="00212712"/>
    <w:rsid w:val="002128EC"/>
    <w:rsid w:val="002131B8"/>
    <w:rsid w:val="00214199"/>
    <w:rsid w:val="002142D6"/>
    <w:rsid w:val="00214732"/>
    <w:rsid w:val="00214894"/>
    <w:rsid w:val="00214E2B"/>
    <w:rsid w:val="00214F41"/>
    <w:rsid w:val="00216705"/>
    <w:rsid w:val="00217305"/>
    <w:rsid w:val="00217404"/>
    <w:rsid w:val="0021747E"/>
    <w:rsid w:val="00217FC4"/>
    <w:rsid w:val="002202EC"/>
    <w:rsid w:val="002208C4"/>
    <w:rsid w:val="00220DD4"/>
    <w:rsid w:val="00220FEF"/>
    <w:rsid w:val="00221685"/>
    <w:rsid w:val="0022170E"/>
    <w:rsid w:val="00221832"/>
    <w:rsid w:val="002221DD"/>
    <w:rsid w:val="00222550"/>
    <w:rsid w:val="00222CE8"/>
    <w:rsid w:val="002239BB"/>
    <w:rsid w:val="00223E13"/>
    <w:rsid w:val="0022439A"/>
    <w:rsid w:val="00224688"/>
    <w:rsid w:val="002247D7"/>
    <w:rsid w:val="00224A08"/>
    <w:rsid w:val="002252EE"/>
    <w:rsid w:val="0022542F"/>
    <w:rsid w:val="00225C8D"/>
    <w:rsid w:val="00225F30"/>
    <w:rsid w:val="002264EF"/>
    <w:rsid w:val="0022721D"/>
    <w:rsid w:val="00230860"/>
    <w:rsid w:val="0023095B"/>
    <w:rsid w:val="00231312"/>
    <w:rsid w:val="00231BDF"/>
    <w:rsid w:val="00232E86"/>
    <w:rsid w:val="00232FA2"/>
    <w:rsid w:val="00233487"/>
    <w:rsid w:val="00233BB9"/>
    <w:rsid w:val="002341B3"/>
    <w:rsid w:val="002344C3"/>
    <w:rsid w:val="00235510"/>
    <w:rsid w:val="00235FE4"/>
    <w:rsid w:val="002362C9"/>
    <w:rsid w:val="00236BF7"/>
    <w:rsid w:val="00236F5C"/>
    <w:rsid w:val="002375A3"/>
    <w:rsid w:val="00240051"/>
    <w:rsid w:val="00241418"/>
    <w:rsid w:val="00241FF9"/>
    <w:rsid w:val="002424A5"/>
    <w:rsid w:val="00242EC1"/>
    <w:rsid w:val="00243215"/>
    <w:rsid w:val="00243A60"/>
    <w:rsid w:val="00243E9A"/>
    <w:rsid w:val="002445EA"/>
    <w:rsid w:val="00245450"/>
    <w:rsid w:val="00245575"/>
    <w:rsid w:val="00245999"/>
    <w:rsid w:val="002461CF"/>
    <w:rsid w:val="00246489"/>
    <w:rsid w:val="002465FD"/>
    <w:rsid w:val="00246F0A"/>
    <w:rsid w:val="0024733F"/>
    <w:rsid w:val="00247651"/>
    <w:rsid w:val="00247BDC"/>
    <w:rsid w:val="00250791"/>
    <w:rsid w:val="00251588"/>
    <w:rsid w:val="002516EE"/>
    <w:rsid w:val="00251973"/>
    <w:rsid w:val="00251E3D"/>
    <w:rsid w:val="002522C2"/>
    <w:rsid w:val="00252F29"/>
    <w:rsid w:val="002537C8"/>
    <w:rsid w:val="00254484"/>
    <w:rsid w:val="0025469D"/>
    <w:rsid w:val="002558C7"/>
    <w:rsid w:val="00255CA7"/>
    <w:rsid w:val="002566B4"/>
    <w:rsid w:val="0025697B"/>
    <w:rsid w:val="00257E30"/>
    <w:rsid w:val="00260715"/>
    <w:rsid w:val="002608D2"/>
    <w:rsid w:val="00260991"/>
    <w:rsid w:val="0026211B"/>
    <w:rsid w:val="002621B5"/>
    <w:rsid w:val="002623EE"/>
    <w:rsid w:val="00262416"/>
    <w:rsid w:val="00263014"/>
    <w:rsid w:val="002632B7"/>
    <w:rsid w:val="002632BE"/>
    <w:rsid w:val="00263935"/>
    <w:rsid w:val="002648E3"/>
    <w:rsid w:val="0026517F"/>
    <w:rsid w:val="002659DC"/>
    <w:rsid w:val="00265CCA"/>
    <w:rsid w:val="00265D10"/>
    <w:rsid w:val="0026630C"/>
    <w:rsid w:val="0026759B"/>
    <w:rsid w:val="00267914"/>
    <w:rsid w:val="0027021B"/>
    <w:rsid w:val="002703EB"/>
    <w:rsid w:val="00270675"/>
    <w:rsid w:val="00270691"/>
    <w:rsid w:val="00270F3C"/>
    <w:rsid w:val="00271330"/>
    <w:rsid w:val="00272B07"/>
    <w:rsid w:val="00272E9B"/>
    <w:rsid w:val="002731B7"/>
    <w:rsid w:val="00275DB4"/>
    <w:rsid w:val="00275DEB"/>
    <w:rsid w:val="00275ECD"/>
    <w:rsid w:val="002761CF"/>
    <w:rsid w:val="00276C9A"/>
    <w:rsid w:val="002776F6"/>
    <w:rsid w:val="00281249"/>
    <w:rsid w:val="00281283"/>
    <w:rsid w:val="0028137F"/>
    <w:rsid w:val="0028140B"/>
    <w:rsid w:val="00281BCA"/>
    <w:rsid w:val="00281C6E"/>
    <w:rsid w:val="00282359"/>
    <w:rsid w:val="00282423"/>
    <w:rsid w:val="00282916"/>
    <w:rsid w:val="00282D6E"/>
    <w:rsid w:val="002831CF"/>
    <w:rsid w:val="00283296"/>
    <w:rsid w:val="00283A85"/>
    <w:rsid w:val="00283D8B"/>
    <w:rsid w:val="00284109"/>
    <w:rsid w:val="00284246"/>
    <w:rsid w:val="002849A9"/>
    <w:rsid w:val="00285529"/>
    <w:rsid w:val="00285591"/>
    <w:rsid w:val="00285E1E"/>
    <w:rsid w:val="00286098"/>
    <w:rsid w:val="00286B49"/>
    <w:rsid w:val="00286F13"/>
    <w:rsid w:val="00287D62"/>
    <w:rsid w:val="00290766"/>
    <w:rsid w:val="00290F49"/>
    <w:rsid w:val="00291029"/>
    <w:rsid w:val="00291477"/>
    <w:rsid w:val="0029176B"/>
    <w:rsid w:val="00292366"/>
    <w:rsid w:val="002927FD"/>
    <w:rsid w:val="00292C01"/>
    <w:rsid w:val="00293130"/>
    <w:rsid w:val="00293224"/>
    <w:rsid w:val="002932D5"/>
    <w:rsid w:val="0029373D"/>
    <w:rsid w:val="002940E3"/>
    <w:rsid w:val="00294452"/>
    <w:rsid w:val="002946E1"/>
    <w:rsid w:val="002951D1"/>
    <w:rsid w:val="002955C0"/>
    <w:rsid w:val="00295848"/>
    <w:rsid w:val="0029603B"/>
    <w:rsid w:val="0029635D"/>
    <w:rsid w:val="00296872"/>
    <w:rsid w:val="00296F5B"/>
    <w:rsid w:val="002971AF"/>
    <w:rsid w:val="0029744E"/>
    <w:rsid w:val="0029759B"/>
    <w:rsid w:val="002979BC"/>
    <w:rsid w:val="002A0141"/>
    <w:rsid w:val="002A0445"/>
    <w:rsid w:val="002A10A3"/>
    <w:rsid w:val="002A15E7"/>
    <w:rsid w:val="002A1948"/>
    <w:rsid w:val="002A1F34"/>
    <w:rsid w:val="002A2E21"/>
    <w:rsid w:val="002A3D69"/>
    <w:rsid w:val="002A3D9A"/>
    <w:rsid w:val="002A603C"/>
    <w:rsid w:val="002A6223"/>
    <w:rsid w:val="002A65A6"/>
    <w:rsid w:val="002A6A68"/>
    <w:rsid w:val="002A74E5"/>
    <w:rsid w:val="002A7D43"/>
    <w:rsid w:val="002A7DBD"/>
    <w:rsid w:val="002B0705"/>
    <w:rsid w:val="002B094B"/>
    <w:rsid w:val="002B0B7A"/>
    <w:rsid w:val="002B0E7B"/>
    <w:rsid w:val="002B0EEB"/>
    <w:rsid w:val="002B11F0"/>
    <w:rsid w:val="002B1207"/>
    <w:rsid w:val="002B24A2"/>
    <w:rsid w:val="002B303E"/>
    <w:rsid w:val="002B337B"/>
    <w:rsid w:val="002B35ED"/>
    <w:rsid w:val="002B4835"/>
    <w:rsid w:val="002B4FB9"/>
    <w:rsid w:val="002B5853"/>
    <w:rsid w:val="002B5DE6"/>
    <w:rsid w:val="002B6CE4"/>
    <w:rsid w:val="002C07A5"/>
    <w:rsid w:val="002C12FD"/>
    <w:rsid w:val="002C1595"/>
    <w:rsid w:val="002C2494"/>
    <w:rsid w:val="002C3509"/>
    <w:rsid w:val="002C362F"/>
    <w:rsid w:val="002C3BAB"/>
    <w:rsid w:val="002C3D27"/>
    <w:rsid w:val="002C3D29"/>
    <w:rsid w:val="002C4217"/>
    <w:rsid w:val="002C4878"/>
    <w:rsid w:val="002C4D77"/>
    <w:rsid w:val="002C5860"/>
    <w:rsid w:val="002C6D08"/>
    <w:rsid w:val="002C745F"/>
    <w:rsid w:val="002C7B38"/>
    <w:rsid w:val="002C7E9F"/>
    <w:rsid w:val="002C7FD6"/>
    <w:rsid w:val="002D121F"/>
    <w:rsid w:val="002D19EB"/>
    <w:rsid w:val="002D1C9A"/>
    <w:rsid w:val="002D250B"/>
    <w:rsid w:val="002D2803"/>
    <w:rsid w:val="002D3166"/>
    <w:rsid w:val="002D33CE"/>
    <w:rsid w:val="002D3FCA"/>
    <w:rsid w:val="002D4887"/>
    <w:rsid w:val="002D4B1A"/>
    <w:rsid w:val="002D4D50"/>
    <w:rsid w:val="002D4F33"/>
    <w:rsid w:val="002D5003"/>
    <w:rsid w:val="002D529B"/>
    <w:rsid w:val="002D5B3B"/>
    <w:rsid w:val="002D5E9F"/>
    <w:rsid w:val="002D617E"/>
    <w:rsid w:val="002D6A64"/>
    <w:rsid w:val="002D7323"/>
    <w:rsid w:val="002D73E1"/>
    <w:rsid w:val="002D7951"/>
    <w:rsid w:val="002D7C78"/>
    <w:rsid w:val="002D7F7F"/>
    <w:rsid w:val="002E086E"/>
    <w:rsid w:val="002E1802"/>
    <w:rsid w:val="002E1E04"/>
    <w:rsid w:val="002E3CD6"/>
    <w:rsid w:val="002E3D73"/>
    <w:rsid w:val="002E3E65"/>
    <w:rsid w:val="002E42D8"/>
    <w:rsid w:val="002E4851"/>
    <w:rsid w:val="002E4866"/>
    <w:rsid w:val="002E4D5A"/>
    <w:rsid w:val="002E6BD8"/>
    <w:rsid w:val="002E6BE0"/>
    <w:rsid w:val="002E7179"/>
    <w:rsid w:val="002E7278"/>
    <w:rsid w:val="002E77B9"/>
    <w:rsid w:val="002F0571"/>
    <w:rsid w:val="002F0593"/>
    <w:rsid w:val="002F08C1"/>
    <w:rsid w:val="002F24B7"/>
    <w:rsid w:val="002F2746"/>
    <w:rsid w:val="002F29CC"/>
    <w:rsid w:val="002F3007"/>
    <w:rsid w:val="002F3B0F"/>
    <w:rsid w:val="002F3BBF"/>
    <w:rsid w:val="002F436B"/>
    <w:rsid w:val="002F4490"/>
    <w:rsid w:val="002F5592"/>
    <w:rsid w:val="002F55DA"/>
    <w:rsid w:val="002F6562"/>
    <w:rsid w:val="002F6DAD"/>
    <w:rsid w:val="002F6E08"/>
    <w:rsid w:val="002F705D"/>
    <w:rsid w:val="002F7564"/>
    <w:rsid w:val="002F77B9"/>
    <w:rsid w:val="00300AE1"/>
    <w:rsid w:val="00300C4E"/>
    <w:rsid w:val="00301D69"/>
    <w:rsid w:val="0030275A"/>
    <w:rsid w:val="0030368B"/>
    <w:rsid w:val="00303870"/>
    <w:rsid w:val="00303C3E"/>
    <w:rsid w:val="00304034"/>
    <w:rsid w:val="003040F8"/>
    <w:rsid w:val="00304D5A"/>
    <w:rsid w:val="00304E8D"/>
    <w:rsid w:val="00305FF8"/>
    <w:rsid w:val="00306235"/>
    <w:rsid w:val="0030711A"/>
    <w:rsid w:val="00310914"/>
    <w:rsid w:val="00310A46"/>
    <w:rsid w:val="0031165D"/>
    <w:rsid w:val="00311CCC"/>
    <w:rsid w:val="00312280"/>
    <w:rsid w:val="00312A30"/>
    <w:rsid w:val="00312A6D"/>
    <w:rsid w:val="003130C1"/>
    <w:rsid w:val="0031391E"/>
    <w:rsid w:val="00314169"/>
    <w:rsid w:val="00314A06"/>
    <w:rsid w:val="003150DB"/>
    <w:rsid w:val="0031554D"/>
    <w:rsid w:val="00316681"/>
    <w:rsid w:val="00316AA8"/>
    <w:rsid w:val="00316BE5"/>
    <w:rsid w:val="00316D6B"/>
    <w:rsid w:val="003177F6"/>
    <w:rsid w:val="00317876"/>
    <w:rsid w:val="00317B2A"/>
    <w:rsid w:val="00317D43"/>
    <w:rsid w:val="00320022"/>
    <w:rsid w:val="00320347"/>
    <w:rsid w:val="00320DB3"/>
    <w:rsid w:val="00320E72"/>
    <w:rsid w:val="0032141F"/>
    <w:rsid w:val="003214BD"/>
    <w:rsid w:val="00321C24"/>
    <w:rsid w:val="00321D0B"/>
    <w:rsid w:val="0032222F"/>
    <w:rsid w:val="0032233C"/>
    <w:rsid w:val="003227AA"/>
    <w:rsid w:val="003230E4"/>
    <w:rsid w:val="00323176"/>
    <w:rsid w:val="003231D1"/>
    <w:rsid w:val="0032340B"/>
    <w:rsid w:val="0032341F"/>
    <w:rsid w:val="00324073"/>
    <w:rsid w:val="003240B1"/>
    <w:rsid w:val="0032412D"/>
    <w:rsid w:val="00324B8A"/>
    <w:rsid w:val="00325149"/>
    <w:rsid w:val="0032538A"/>
    <w:rsid w:val="00325415"/>
    <w:rsid w:val="003259CA"/>
    <w:rsid w:val="00325A67"/>
    <w:rsid w:val="00325F29"/>
    <w:rsid w:val="003262E1"/>
    <w:rsid w:val="00326D1E"/>
    <w:rsid w:val="00326DEC"/>
    <w:rsid w:val="00326E7F"/>
    <w:rsid w:val="00327764"/>
    <w:rsid w:val="0033013D"/>
    <w:rsid w:val="00330835"/>
    <w:rsid w:val="00330E93"/>
    <w:rsid w:val="003313ED"/>
    <w:rsid w:val="00332F1C"/>
    <w:rsid w:val="0033395D"/>
    <w:rsid w:val="00333B53"/>
    <w:rsid w:val="00333B71"/>
    <w:rsid w:val="0033471F"/>
    <w:rsid w:val="00334D24"/>
    <w:rsid w:val="0033518B"/>
    <w:rsid w:val="00335631"/>
    <w:rsid w:val="003368CD"/>
    <w:rsid w:val="00336BD2"/>
    <w:rsid w:val="00337293"/>
    <w:rsid w:val="0033776F"/>
    <w:rsid w:val="003379D1"/>
    <w:rsid w:val="00337D41"/>
    <w:rsid w:val="00337FE6"/>
    <w:rsid w:val="00337FF9"/>
    <w:rsid w:val="00340092"/>
    <w:rsid w:val="00340217"/>
    <w:rsid w:val="00340C38"/>
    <w:rsid w:val="003425AF"/>
    <w:rsid w:val="0034271B"/>
    <w:rsid w:val="0034356B"/>
    <w:rsid w:val="00343D3C"/>
    <w:rsid w:val="00344486"/>
    <w:rsid w:val="003445F9"/>
    <w:rsid w:val="00344EFD"/>
    <w:rsid w:val="00345A69"/>
    <w:rsid w:val="00345B33"/>
    <w:rsid w:val="00346111"/>
    <w:rsid w:val="003475CD"/>
    <w:rsid w:val="00347732"/>
    <w:rsid w:val="00347923"/>
    <w:rsid w:val="00347D8A"/>
    <w:rsid w:val="00350901"/>
    <w:rsid w:val="00350B32"/>
    <w:rsid w:val="00350B4B"/>
    <w:rsid w:val="00350B66"/>
    <w:rsid w:val="00351018"/>
    <w:rsid w:val="00351067"/>
    <w:rsid w:val="00351301"/>
    <w:rsid w:val="003515B8"/>
    <w:rsid w:val="00351F04"/>
    <w:rsid w:val="00351F3D"/>
    <w:rsid w:val="003526B9"/>
    <w:rsid w:val="00354698"/>
    <w:rsid w:val="00354B18"/>
    <w:rsid w:val="00354BE3"/>
    <w:rsid w:val="00354EAF"/>
    <w:rsid w:val="003552DC"/>
    <w:rsid w:val="00355797"/>
    <w:rsid w:val="00355825"/>
    <w:rsid w:val="003559EB"/>
    <w:rsid w:val="00355D79"/>
    <w:rsid w:val="003568BF"/>
    <w:rsid w:val="00357311"/>
    <w:rsid w:val="0036044A"/>
    <w:rsid w:val="003609CE"/>
    <w:rsid w:val="00360AFA"/>
    <w:rsid w:val="003613B5"/>
    <w:rsid w:val="0036235C"/>
    <w:rsid w:val="0036244D"/>
    <w:rsid w:val="00362C91"/>
    <w:rsid w:val="00363191"/>
    <w:rsid w:val="0036351C"/>
    <w:rsid w:val="003635C5"/>
    <w:rsid w:val="003636BA"/>
    <w:rsid w:val="0036378C"/>
    <w:rsid w:val="003657D5"/>
    <w:rsid w:val="00365B54"/>
    <w:rsid w:val="00365C20"/>
    <w:rsid w:val="00365D0B"/>
    <w:rsid w:val="00365F0E"/>
    <w:rsid w:val="00366A00"/>
    <w:rsid w:val="0036707F"/>
    <w:rsid w:val="00367304"/>
    <w:rsid w:val="0036766E"/>
    <w:rsid w:val="00367870"/>
    <w:rsid w:val="00367C20"/>
    <w:rsid w:val="00370092"/>
    <w:rsid w:val="00370B4E"/>
    <w:rsid w:val="00370CDD"/>
    <w:rsid w:val="00371254"/>
    <w:rsid w:val="00371878"/>
    <w:rsid w:val="0037357F"/>
    <w:rsid w:val="003736A5"/>
    <w:rsid w:val="00373A20"/>
    <w:rsid w:val="003744AD"/>
    <w:rsid w:val="00374998"/>
    <w:rsid w:val="00374F43"/>
    <w:rsid w:val="00375BD8"/>
    <w:rsid w:val="003765DE"/>
    <w:rsid w:val="0037674E"/>
    <w:rsid w:val="00377214"/>
    <w:rsid w:val="003774A9"/>
    <w:rsid w:val="0037750D"/>
    <w:rsid w:val="00377B26"/>
    <w:rsid w:val="00380786"/>
    <w:rsid w:val="003807E0"/>
    <w:rsid w:val="00380AE4"/>
    <w:rsid w:val="00380E6C"/>
    <w:rsid w:val="003810E9"/>
    <w:rsid w:val="00381D52"/>
    <w:rsid w:val="003820F4"/>
    <w:rsid w:val="00382A78"/>
    <w:rsid w:val="0038325C"/>
    <w:rsid w:val="00383C09"/>
    <w:rsid w:val="00383C81"/>
    <w:rsid w:val="00383F12"/>
    <w:rsid w:val="00385F1D"/>
    <w:rsid w:val="0038603F"/>
    <w:rsid w:val="003867A0"/>
    <w:rsid w:val="00386BAA"/>
    <w:rsid w:val="00387209"/>
    <w:rsid w:val="003873C0"/>
    <w:rsid w:val="0038757B"/>
    <w:rsid w:val="00387DF9"/>
    <w:rsid w:val="00390A93"/>
    <w:rsid w:val="003910D3"/>
    <w:rsid w:val="003911C2"/>
    <w:rsid w:val="00391320"/>
    <w:rsid w:val="00391700"/>
    <w:rsid w:val="00391F5E"/>
    <w:rsid w:val="00392402"/>
    <w:rsid w:val="00392982"/>
    <w:rsid w:val="00393EA5"/>
    <w:rsid w:val="00394147"/>
    <w:rsid w:val="003941BB"/>
    <w:rsid w:val="00394389"/>
    <w:rsid w:val="003945AD"/>
    <w:rsid w:val="003948B9"/>
    <w:rsid w:val="00394A4C"/>
    <w:rsid w:val="00394FE3"/>
    <w:rsid w:val="0039573C"/>
    <w:rsid w:val="003958CF"/>
    <w:rsid w:val="003962C6"/>
    <w:rsid w:val="003A0635"/>
    <w:rsid w:val="003A08A8"/>
    <w:rsid w:val="003A1934"/>
    <w:rsid w:val="003A2057"/>
    <w:rsid w:val="003A294A"/>
    <w:rsid w:val="003A3BF4"/>
    <w:rsid w:val="003A3E56"/>
    <w:rsid w:val="003A3ECB"/>
    <w:rsid w:val="003A3FA7"/>
    <w:rsid w:val="003A407B"/>
    <w:rsid w:val="003A42BC"/>
    <w:rsid w:val="003A4640"/>
    <w:rsid w:val="003A4DD7"/>
    <w:rsid w:val="003A4FC8"/>
    <w:rsid w:val="003A53CD"/>
    <w:rsid w:val="003A5890"/>
    <w:rsid w:val="003A6175"/>
    <w:rsid w:val="003A6207"/>
    <w:rsid w:val="003A6505"/>
    <w:rsid w:val="003B06B6"/>
    <w:rsid w:val="003B0D5C"/>
    <w:rsid w:val="003B1662"/>
    <w:rsid w:val="003B1A58"/>
    <w:rsid w:val="003B1AA4"/>
    <w:rsid w:val="003B1CCB"/>
    <w:rsid w:val="003B22ED"/>
    <w:rsid w:val="003B250A"/>
    <w:rsid w:val="003B271D"/>
    <w:rsid w:val="003B2765"/>
    <w:rsid w:val="003B29A5"/>
    <w:rsid w:val="003B39F6"/>
    <w:rsid w:val="003B3CC5"/>
    <w:rsid w:val="003B537F"/>
    <w:rsid w:val="003B5B21"/>
    <w:rsid w:val="003B5DBE"/>
    <w:rsid w:val="003B5FC5"/>
    <w:rsid w:val="003B7B4A"/>
    <w:rsid w:val="003B7E00"/>
    <w:rsid w:val="003C0C33"/>
    <w:rsid w:val="003C0FD5"/>
    <w:rsid w:val="003C1278"/>
    <w:rsid w:val="003C1B14"/>
    <w:rsid w:val="003C1FAC"/>
    <w:rsid w:val="003C234B"/>
    <w:rsid w:val="003C2631"/>
    <w:rsid w:val="003C2694"/>
    <w:rsid w:val="003C2D79"/>
    <w:rsid w:val="003C2F8C"/>
    <w:rsid w:val="003C37D2"/>
    <w:rsid w:val="003C3975"/>
    <w:rsid w:val="003C49B3"/>
    <w:rsid w:val="003C4B78"/>
    <w:rsid w:val="003C569E"/>
    <w:rsid w:val="003C5AAE"/>
    <w:rsid w:val="003C6166"/>
    <w:rsid w:val="003C71C4"/>
    <w:rsid w:val="003C7285"/>
    <w:rsid w:val="003C75A0"/>
    <w:rsid w:val="003C75C3"/>
    <w:rsid w:val="003C770B"/>
    <w:rsid w:val="003C7A7F"/>
    <w:rsid w:val="003C7B83"/>
    <w:rsid w:val="003D02A3"/>
    <w:rsid w:val="003D0F83"/>
    <w:rsid w:val="003D1350"/>
    <w:rsid w:val="003D161C"/>
    <w:rsid w:val="003D1D2E"/>
    <w:rsid w:val="003D20F9"/>
    <w:rsid w:val="003D3440"/>
    <w:rsid w:val="003D3B9C"/>
    <w:rsid w:val="003D3F21"/>
    <w:rsid w:val="003D47E5"/>
    <w:rsid w:val="003D48E8"/>
    <w:rsid w:val="003D4F45"/>
    <w:rsid w:val="003D51DD"/>
    <w:rsid w:val="003D547C"/>
    <w:rsid w:val="003D5BE5"/>
    <w:rsid w:val="003D6171"/>
    <w:rsid w:val="003D6406"/>
    <w:rsid w:val="003D6495"/>
    <w:rsid w:val="003D7DB2"/>
    <w:rsid w:val="003E0577"/>
    <w:rsid w:val="003E06BE"/>
    <w:rsid w:val="003E07E2"/>
    <w:rsid w:val="003E0884"/>
    <w:rsid w:val="003E0FAF"/>
    <w:rsid w:val="003E12CB"/>
    <w:rsid w:val="003E2319"/>
    <w:rsid w:val="003E2B5A"/>
    <w:rsid w:val="003E454A"/>
    <w:rsid w:val="003E4771"/>
    <w:rsid w:val="003E4EAE"/>
    <w:rsid w:val="003E5225"/>
    <w:rsid w:val="003E6D30"/>
    <w:rsid w:val="003F0064"/>
    <w:rsid w:val="003F08CC"/>
    <w:rsid w:val="003F09CC"/>
    <w:rsid w:val="003F0D36"/>
    <w:rsid w:val="003F0F71"/>
    <w:rsid w:val="003F178D"/>
    <w:rsid w:val="003F1950"/>
    <w:rsid w:val="003F2329"/>
    <w:rsid w:val="003F2411"/>
    <w:rsid w:val="003F254E"/>
    <w:rsid w:val="003F2802"/>
    <w:rsid w:val="003F2F2C"/>
    <w:rsid w:val="003F3165"/>
    <w:rsid w:val="003F33B7"/>
    <w:rsid w:val="003F3C8E"/>
    <w:rsid w:val="003F4044"/>
    <w:rsid w:val="003F4456"/>
    <w:rsid w:val="003F46DE"/>
    <w:rsid w:val="003F4A64"/>
    <w:rsid w:val="003F4F18"/>
    <w:rsid w:val="003F5ACA"/>
    <w:rsid w:val="003F5DB3"/>
    <w:rsid w:val="003F6D22"/>
    <w:rsid w:val="003F7C20"/>
    <w:rsid w:val="00400419"/>
    <w:rsid w:val="00400939"/>
    <w:rsid w:val="00400DC6"/>
    <w:rsid w:val="004014DB"/>
    <w:rsid w:val="00401C40"/>
    <w:rsid w:val="00401C5A"/>
    <w:rsid w:val="00401E31"/>
    <w:rsid w:val="004020E0"/>
    <w:rsid w:val="00402979"/>
    <w:rsid w:val="00403F0E"/>
    <w:rsid w:val="004040E6"/>
    <w:rsid w:val="00404854"/>
    <w:rsid w:val="00405914"/>
    <w:rsid w:val="00405D0F"/>
    <w:rsid w:val="00407D5C"/>
    <w:rsid w:val="0041005F"/>
    <w:rsid w:val="0041039A"/>
    <w:rsid w:val="004105C7"/>
    <w:rsid w:val="00410925"/>
    <w:rsid w:val="00410D6E"/>
    <w:rsid w:val="00410EBC"/>
    <w:rsid w:val="00412F7B"/>
    <w:rsid w:val="004135FA"/>
    <w:rsid w:val="00413648"/>
    <w:rsid w:val="00413A34"/>
    <w:rsid w:val="00413B0B"/>
    <w:rsid w:val="00413EC2"/>
    <w:rsid w:val="00414145"/>
    <w:rsid w:val="0041429C"/>
    <w:rsid w:val="00414D20"/>
    <w:rsid w:val="00415A1F"/>
    <w:rsid w:val="00415DBC"/>
    <w:rsid w:val="00415E5B"/>
    <w:rsid w:val="0041630E"/>
    <w:rsid w:val="0041644D"/>
    <w:rsid w:val="00416625"/>
    <w:rsid w:val="0041669D"/>
    <w:rsid w:val="004168F4"/>
    <w:rsid w:val="00416BA6"/>
    <w:rsid w:val="00416DF0"/>
    <w:rsid w:val="0041720D"/>
    <w:rsid w:val="00417990"/>
    <w:rsid w:val="00417D86"/>
    <w:rsid w:val="00420559"/>
    <w:rsid w:val="0042074D"/>
    <w:rsid w:val="00420761"/>
    <w:rsid w:val="00420833"/>
    <w:rsid w:val="00420B51"/>
    <w:rsid w:val="004213E3"/>
    <w:rsid w:val="004225DD"/>
    <w:rsid w:val="00422CEC"/>
    <w:rsid w:val="004238C8"/>
    <w:rsid w:val="00424950"/>
    <w:rsid w:val="00424EC2"/>
    <w:rsid w:val="00424FF7"/>
    <w:rsid w:val="00425251"/>
    <w:rsid w:val="00425EE9"/>
    <w:rsid w:val="004265BA"/>
    <w:rsid w:val="0042687B"/>
    <w:rsid w:val="004268D1"/>
    <w:rsid w:val="00426A78"/>
    <w:rsid w:val="004271D9"/>
    <w:rsid w:val="00427A11"/>
    <w:rsid w:val="00430812"/>
    <w:rsid w:val="00431405"/>
    <w:rsid w:val="00431B2C"/>
    <w:rsid w:val="00431C4C"/>
    <w:rsid w:val="00432338"/>
    <w:rsid w:val="004324F9"/>
    <w:rsid w:val="00432537"/>
    <w:rsid w:val="00432824"/>
    <w:rsid w:val="00432CC5"/>
    <w:rsid w:val="00433671"/>
    <w:rsid w:val="00434746"/>
    <w:rsid w:val="00434924"/>
    <w:rsid w:val="00435853"/>
    <w:rsid w:val="00435FA2"/>
    <w:rsid w:val="0043619B"/>
    <w:rsid w:val="004368C5"/>
    <w:rsid w:val="00436FA4"/>
    <w:rsid w:val="0043797C"/>
    <w:rsid w:val="00437C6A"/>
    <w:rsid w:val="00437D46"/>
    <w:rsid w:val="0044083D"/>
    <w:rsid w:val="00440DD5"/>
    <w:rsid w:val="00440EFE"/>
    <w:rsid w:val="00441877"/>
    <w:rsid w:val="004428B1"/>
    <w:rsid w:val="004428C5"/>
    <w:rsid w:val="00442D10"/>
    <w:rsid w:val="00442D44"/>
    <w:rsid w:val="00443146"/>
    <w:rsid w:val="0044428F"/>
    <w:rsid w:val="00444E66"/>
    <w:rsid w:val="00445F68"/>
    <w:rsid w:val="004462C4"/>
    <w:rsid w:val="00446784"/>
    <w:rsid w:val="00446C86"/>
    <w:rsid w:val="00447181"/>
    <w:rsid w:val="0044724E"/>
    <w:rsid w:val="00447762"/>
    <w:rsid w:val="004478BD"/>
    <w:rsid w:val="00451373"/>
    <w:rsid w:val="004526FE"/>
    <w:rsid w:val="004527EF"/>
    <w:rsid w:val="00452871"/>
    <w:rsid w:val="004533E0"/>
    <w:rsid w:val="004538B2"/>
    <w:rsid w:val="00453D77"/>
    <w:rsid w:val="00454330"/>
    <w:rsid w:val="00454C83"/>
    <w:rsid w:val="00454E17"/>
    <w:rsid w:val="0045589B"/>
    <w:rsid w:val="004560D1"/>
    <w:rsid w:val="00456A7D"/>
    <w:rsid w:val="00456C00"/>
    <w:rsid w:val="00457291"/>
    <w:rsid w:val="004573D1"/>
    <w:rsid w:val="00457C76"/>
    <w:rsid w:val="00457DDC"/>
    <w:rsid w:val="00460072"/>
    <w:rsid w:val="004600A8"/>
    <w:rsid w:val="00460854"/>
    <w:rsid w:val="00460A83"/>
    <w:rsid w:val="00460EAD"/>
    <w:rsid w:val="00460EBF"/>
    <w:rsid w:val="004615C7"/>
    <w:rsid w:val="00461A0A"/>
    <w:rsid w:val="004622C2"/>
    <w:rsid w:val="004623A1"/>
    <w:rsid w:val="00462BAC"/>
    <w:rsid w:val="00463E3F"/>
    <w:rsid w:val="004644FC"/>
    <w:rsid w:val="004645A0"/>
    <w:rsid w:val="004647DD"/>
    <w:rsid w:val="00464ABF"/>
    <w:rsid w:val="004651B6"/>
    <w:rsid w:val="00465CFA"/>
    <w:rsid w:val="00466984"/>
    <w:rsid w:val="00467CAD"/>
    <w:rsid w:val="00467D96"/>
    <w:rsid w:val="00470FBE"/>
    <w:rsid w:val="00471207"/>
    <w:rsid w:val="00471361"/>
    <w:rsid w:val="004717A3"/>
    <w:rsid w:val="004718C7"/>
    <w:rsid w:val="004720E7"/>
    <w:rsid w:val="00472772"/>
    <w:rsid w:val="004728A1"/>
    <w:rsid w:val="004734A9"/>
    <w:rsid w:val="00473917"/>
    <w:rsid w:val="00473B73"/>
    <w:rsid w:val="0047416E"/>
    <w:rsid w:val="004749E4"/>
    <w:rsid w:val="00475868"/>
    <w:rsid w:val="004758C2"/>
    <w:rsid w:val="00476E59"/>
    <w:rsid w:val="00477A5F"/>
    <w:rsid w:val="00477B8D"/>
    <w:rsid w:val="0048017B"/>
    <w:rsid w:val="0048031D"/>
    <w:rsid w:val="0048039C"/>
    <w:rsid w:val="0048061E"/>
    <w:rsid w:val="00480F29"/>
    <w:rsid w:val="00481599"/>
    <w:rsid w:val="00481E11"/>
    <w:rsid w:val="00482189"/>
    <w:rsid w:val="00482239"/>
    <w:rsid w:val="004826C6"/>
    <w:rsid w:val="00483116"/>
    <w:rsid w:val="00483463"/>
    <w:rsid w:val="004834E9"/>
    <w:rsid w:val="0048374D"/>
    <w:rsid w:val="004839EE"/>
    <w:rsid w:val="004845BE"/>
    <w:rsid w:val="00484D72"/>
    <w:rsid w:val="00484E0E"/>
    <w:rsid w:val="00485606"/>
    <w:rsid w:val="004857ED"/>
    <w:rsid w:val="00485ABB"/>
    <w:rsid w:val="00486A39"/>
    <w:rsid w:val="00486CCF"/>
    <w:rsid w:val="004873B9"/>
    <w:rsid w:val="00487497"/>
    <w:rsid w:val="00487525"/>
    <w:rsid w:val="004879E5"/>
    <w:rsid w:val="00490D8B"/>
    <w:rsid w:val="00490D8E"/>
    <w:rsid w:val="004911E0"/>
    <w:rsid w:val="0049161B"/>
    <w:rsid w:val="00491CFA"/>
    <w:rsid w:val="004926E4"/>
    <w:rsid w:val="00492DF1"/>
    <w:rsid w:val="00493540"/>
    <w:rsid w:val="00493B73"/>
    <w:rsid w:val="004943ED"/>
    <w:rsid w:val="004947BF"/>
    <w:rsid w:val="004947DE"/>
    <w:rsid w:val="00494D42"/>
    <w:rsid w:val="00495894"/>
    <w:rsid w:val="00495B47"/>
    <w:rsid w:val="00495F09"/>
    <w:rsid w:val="0049605D"/>
    <w:rsid w:val="00496617"/>
    <w:rsid w:val="00496B28"/>
    <w:rsid w:val="00496BA8"/>
    <w:rsid w:val="00496C74"/>
    <w:rsid w:val="00496E6E"/>
    <w:rsid w:val="004975CA"/>
    <w:rsid w:val="004975F8"/>
    <w:rsid w:val="00497618"/>
    <w:rsid w:val="00497A2B"/>
    <w:rsid w:val="00497FF4"/>
    <w:rsid w:val="004A00A9"/>
    <w:rsid w:val="004A18D4"/>
    <w:rsid w:val="004A2103"/>
    <w:rsid w:val="004A26E7"/>
    <w:rsid w:val="004A2703"/>
    <w:rsid w:val="004A2B7F"/>
    <w:rsid w:val="004A37BC"/>
    <w:rsid w:val="004A38D4"/>
    <w:rsid w:val="004A3E08"/>
    <w:rsid w:val="004A3EE6"/>
    <w:rsid w:val="004A498B"/>
    <w:rsid w:val="004A4E9F"/>
    <w:rsid w:val="004A5689"/>
    <w:rsid w:val="004A58CF"/>
    <w:rsid w:val="004A5946"/>
    <w:rsid w:val="004A59B5"/>
    <w:rsid w:val="004A5CD0"/>
    <w:rsid w:val="004A5E0E"/>
    <w:rsid w:val="004A614B"/>
    <w:rsid w:val="004A659C"/>
    <w:rsid w:val="004A68B7"/>
    <w:rsid w:val="004A6D90"/>
    <w:rsid w:val="004A74AC"/>
    <w:rsid w:val="004A77BD"/>
    <w:rsid w:val="004A78E0"/>
    <w:rsid w:val="004B05E7"/>
    <w:rsid w:val="004B0793"/>
    <w:rsid w:val="004B1793"/>
    <w:rsid w:val="004B2B89"/>
    <w:rsid w:val="004B2D62"/>
    <w:rsid w:val="004B3952"/>
    <w:rsid w:val="004B4118"/>
    <w:rsid w:val="004B52DA"/>
    <w:rsid w:val="004B5806"/>
    <w:rsid w:val="004B5927"/>
    <w:rsid w:val="004B5ACF"/>
    <w:rsid w:val="004B7699"/>
    <w:rsid w:val="004B7A2A"/>
    <w:rsid w:val="004B7EF3"/>
    <w:rsid w:val="004C00F8"/>
    <w:rsid w:val="004C25B8"/>
    <w:rsid w:val="004C2687"/>
    <w:rsid w:val="004C2812"/>
    <w:rsid w:val="004C2883"/>
    <w:rsid w:val="004C29AD"/>
    <w:rsid w:val="004C2DC8"/>
    <w:rsid w:val="004C3003"/>
    <w:rsid w:val="004C30AD"/>
    <w:rsid w:val="004C3EDB"/>
    <w:rsid w:val="004C4999"/>
    <w:rsid w:val="004C4A77"/>
    <w:rsid w:val="004C4DDF"/>
    <w:rsid w:val="004C4ECF"/>
    <w:rsid w:val="004C4F40"/>
    <w:rsid w:val="004C58D4"/>
    <w:rsid w:val="004C6937"/>
    <w:rsid w:val="004C730C"/>
    <w:rsid w:val="004C78EA"/>
    <w:rsid w:val="004C7CC4"/>
    <w:rsid w:val="004D04EC"/>
    <w:rsid w:val="004D053D"/>
    <w:rsid w:val="004D0AB4"/>
    <w:rsid w:val="004D0EAA"/>
    <w:rsid w:val="004D23CE"/>
    <w:rsid w:val="004D24A9"/>
    <w:rsid w:val="004D2CB9"/>
    <w:rsid w:val="004D2D42"/>
    <w:rsid w:val="004D2FF4"/>
    <w:rsid w:val="004D3199"/>
    <w:rsid w:val="004D3867"/>
    <w:rsid w:val="004D4BF9"/>
    <w:rsid w:val="004D4C6A"/>
    <w:rsid w:val="004D5012"/>
    <w:rsid w:val="004D5B68"/>
    <w:rsid w:val="004D603D"/>
    <w:rsid w:val="004D66AF"/>
    <w:rsid w:val="004D6729"/>
    <w:rsid w:val="004D7A72"/>
    <w:rsid w:val="004D7B6A"/>
    <w:rsid w:val="004E03D3"/>
    <w:rsid w:val="004E0476"/>
    <w:rsid w:val="004E0B15"/>
    <w:rsid w:val="004E1273"/>
    <w:rsid w:val="004E145A"/>
    <w:rsid w:val="004E18AE"/>
    <w:rsid w:val="004E2049"/>
    <w:rsid w:val="004E2BDF"/>
    <w:rsid w:val="004E3966"/>
    <w:rsid w:val="004E3F35"/>
    <w:rsid w:val="004E446A"/>
    <w:rsid w:val="004E45A3"/>
    <w:rsid w:val="004E492D"/>
    <w:rsid w:val="004E6999"/>
    <w:rsid w:val="004E6DEB"/>
    <w:rsid w:val="004E7598"/>
    <w:rsid w:val="004E76A5"/>
    <w:rsid w:val="004E7764"/>
    <w:rsid w:val="004E77AE"/>
    <w:rsid w:val="004E7F11"/>
    <w:rsid w:val="004E7F90"/>
    <w:rsid w:val="004F0C49"/>
    <w:rsid w:val="004F0C76"/>
    <w:rsid w:val="004F0E09"/>
    <w:rsid w:val="004F0F09"/>
    <w:rsid w:val="004F1C7A"/>
    <w:rsid w:val="004F21B0"/>
    <w:rsid w:val="004F2AC7"/>
    <w:rsid w:val="004F2AD4"/>
    <w:rsid w:val="004F4644"/>
    <w:rsid w:val="004F49C0"/>
    <w:rsid w:val="004F6124"/>
    <w:rsid w:val="004F73CB"/>
    <w:rsid w:val="004F74A0"/>
    <w:rsid w:val="004F7676"/>
    <w:rsid w:val="004F7EDD"/>
    <w:rsid w:val="005013E9"/>
    <w:rsid w:val="005015D3"/>
    <w:rsid w:val="005019DC"/>
    <w:rsid w:val="00501EB0"/>
    <w:rsid w:val="0050216B"/>
    <w:rsid w:val="00502355"/>
    <w:rsid w:val="00502836"/>
    <w:rsid w:val="00502946"/>
    <w:rsid w:val="00502EAA"/>
    <w:rsid w:val="0050355F"/>
    <w:rsid w:val="0050371E"/>
    <w:rsid w:val="00503C41"/>
    <w:rsid w:val="00503F17"/>
    <w:rsid w:val="005059DE"/>
    <w:rsid w:val="005059E7"/>
    <w:rsid w:val="00505E20"/>
    <w:rsid w:val="00505F33"/>
    <w:rsid w:val="005065BA"/>
    <w:rsid w:val="00506C3E"/>
    <w:rsid w:val="00507766"/>
    <w:rsid w:val="00510195"/>
    <w:rsid w:val="00510226"/>
    <w:rsid w:val="00510694"/>
    <w:rsid w:val="00510E55"/>
    <w:rsid w:val="00510F6A"/>
    <w:rsid w:val="005110F7"/>
    <w:rsid w:val="00511790"/>
    <w:rsid w:val="00511810"/>
    <w:rsid w:val="00511EB9"/>
    <w:rsid w:val="005129B5"/>
    <w:rsid w:val="0051350A"/>
    <w:rsid w:val="00513896"/>
    <w:rsid w:val="005145FD"/>
    <w:rsid w:val="00516CA5"/>
    <w:rsid w:val="00517414"/>
    <w:rsid w:val="0052097B"/>
    <w:rsid w:val="00520B4D"/>
    <w:rsid w:val="005215C1"/>
    <w:rsid w:val="005219F5"/>
    <w:rsid w:val="00521C9F"/>
    <w:rsid w:val="00521D1E"/>
    <w:rsid w:val="00521F9C"/>
    <w:rsid w:val="005222FE"/>
    <w:rsid w:val="00522862"/>
    <w:rsid w:val="00522B95"/>
    <w:rsid w:val="00522D65"/>
    <w:rsid w:val="00522ECE"/>
    <w:rsid w:val="005230DA"/>
    <w:rsid w:val="005234B1"/>
    <w:rsid w:val="00523E28"/>
    <w:rsid w:val="00523F42"/>
    <w:rsid w:val="00525D12"/>
    <w:rsid w:val="005279CA"/>
    <w:rsid w:val="00527F44"/>
    <w:rsid w:val="005306B5"/>
    <w:rsid w:val="00530860"/>
    <w:rsid w:val="005308C4"/>
    <w:rsid w:val="00530BF9"/>
    <w:rsid w:val="00531415"/>
    <w:rsid w:val="00531D52"/>
    <w:rsid w:val="00532953"/>
    <w:rsid w:val="00532C2A"/>
    <w:rsid w:val="00532DA0"/>
    <w:rsid w:val="005335B4"/>
    <w:rsid w:val="00533681"/>
    <w:rsid w:val="0053383F"/>
    <w:rsid w:val="00533B30"/>
    <w:rsid w:val="00533C65"/>
    <w:rsid w:val="005355CC"/>
    <w:rsid w:val="00536528"/>
    <w:rsid w:val="0053680F"/>
    <w:rsid w:val="00536C66"/>
    <w:rsid w:val="00536C92"/>
    <w:rsid w:val="00536DF5"/>
    <w:rsid w:val="00536E4F"/>
    <w:rsid w:val="00536F5B"/>
    <w:rsid w:val="0053737C"/>
    <w:rsid w:val="005401EC"/>
    <w:rsid w:val="005403EB"/>
    <w:rsid w:val="00540612"/>
    <w:rsid w:val="00540672"/>
    <w:rsid w:val="00540BD1"/>
    <w:rsid w:val="00540FF9"/>
    <w:rsid w:val="00541133"/>
    <w:rsid w:val="00541C43"/>
    <w:rsid w:val="00542440"/>
    <w:rsid w:val="00542959"/>
    <w:rsid w:val="0054298D"/>
    <w:rsid w:val="00542B6E"/>
    <w:rsid w:val="00542C15"/>
    <w:rsid w:val="0054313F"/>
    <w:rsid w:val="0054498E"/>
    <w:rsid w:val="00544C9B"/>
    <w:rsid w:val="00545C0C"/>
    <w:rsid w:val="00546285"/>
    <w:rsid w:val="005464F0"/>
    <w:rsid w:val="00547774"/>
    <w:rsid w:val="00547861"/>
    <w:rsid w:val="00547BA0"/>
    <w:rsid w:val="00547C81"/>
    <w:rsid w:val="00551922"/>
    <w:rsid w:val="00551BB6"/>
    <w:rsid w:val="0055226A"/>
    <w:rsid w:val="00553008"/>
    <w:rsid w:val="00553216"/>
    <w:rsid w:val="00553607"/>
    <w:rsid w:val="00553749"/>
    <w:rsid w:val="00553948"/>
    <w:rsid w:val="00553BA0"/>
    <w:rsid w:val="00553E99"/>
    <w:rsid w:val="0055557E"/>
    <w:rsid w:val="00556903"/>
    <w:rsid w:val="00556B7F"/>
    <w:rsid w:val="00556D98"/>
    <w:rsid w:val="00560209"/>
    <w:rsid w:val="00560E97"/>
    <w:rsid w:val="00561F14"/>
    <w:rsid w:val="0056233E"/>
    <w:rsid w:val="00563236"/>
    <w:rsid w:val="00564108"/>
    <w:rsid w:val="00564179"/>
    <w:rsid w:val="00564416"/>
    <w:rsid w:val="00564AA8"/>
    <w:rsid w:val="00565057"/>
    <w:rsid w:val="00565A89"/>
    <w:rsid w:val="00566828"/>
    <w:rsid w:val="00567C84"/>
    <w:rsid w:val="0057119A"/>
    <w:rsid w:val="00571C0C"/>
    <w:rsid w:val="00572040"/>
    <w:rsid w:val="005721B1"/>
    <w:rsid w:val="0057224C"/>
    <w:rsid w:val="0057226D"/>
    <w:rsid w:val="00572898"/>
    <w:rsid w:val="00572A30"/>
    <w:rsid w:val="00572DEA"/>
    <w:rsid w:val="005731D7"/>
    <w:rsid w:val="00573683"/>
    <w:rsid w:val="005736B4"/>
    <w:rsid w:val="00575481"/>
    <w:rsid w:val="00575514"/>
    <w:rsid w:val="005759D9"/>
    <w:rsid w:val="00575DFB"/>
    <w:rsid w:val="00576006"/>
    <w:rsid w:val="00576CE2"/>
    <w:rsid w:val="0057701C"/>
    <w:rsid w:val="00577BEE"/>
    <w:rsid w:val="00577D42"/>
    <w:rsid w:val="0058098D"/>
    <w:rsid w:val="00581570"/>
    <w:rsid w:val="00581B08"/>
    <w:rsid w:val="00581C27"/>
    <w:rsid w:val="0058206C"/>
    <w:rsid w:val="00582415"/>
    <w:rsid w:val="00582B97"/>
    <w:rsid w:val="00583579"/>
    <w:rsid w:val="005837EE"/>
    <w:rsid w:val="00583C70"/>
    <w:rsid w:val="00583C7F"/>
    <w:rsid w:val="00583E70"/>
    <w:rsid w:val="005844B9"/>
    <w:rsid w:val="005858C5"/>
    <w:rsid w:val="00585B90"/>
    <w:rsid w:val="00585CB9"/>
    <w:rsid w:val="005864CB"/>
    <w:rsid w:val="005864FE"/>
    <w:rsid w:val="00586963"/>
    <w:rsid w:val="00586A86"/>
    <w:rsid w:val="00586F0A"/>
    <w:rsid w:val="005877F6"/>
    <w:rsid w:val="0059162D"/>
    <w:rsid w:val="00591B15"/>
    <w:rsid w:val="00593581"/>
    <w:rsid w:val="00593CB2"/>
    <w:rsid w:val="00593F56"/>
    <w:rsid w:val="00594347"/>
    <w:rsid w:val="00594DBE"/>
    <w:rsid w:val="005952FE"/>
    <w:rsid w:val="00595FD9"/>
    <w:rsid w:val="00596863"/>
    <w:rsid w:val="00596AAD"/>
    <w:rsid w:val="005975B5"/>
    <w:rsid w:val="005977E6"/>
    <w:rsid w:val="00597A2B"/>
    <w:rsid w:val="00597F41"/>
    <w:rsid w:val="005A03CF"/>
    <w:rsid w:val="005A0780"/>
    <w:rsid w:val="005A0C5F"/>
    <w:rsid w:val="005A28FD"/>
    <w:rsid w:val="005A2DD7"/>
    <w:rsid w:val="005A3A9C"/>
    <w:rsid w:val="005A3B1D"/>
    <w:rsid w:val="005A3F74"/>
    <w:rsid w:val="005A4290"/>
    <w:rsid w:val="005A4FE7"/>
    <w:rsid w:val="005A5287"/>
    <w:rsid w:val="005A53CE"/>
    <w:rsid w:val="005A5ECD"/>
    <w:rsid w:val="005A6284"/>
    <w:rsid w:val="005A69AB"/>
    <w:rsid w:val="005A7CC2"/>
    <w:rsid w:val="005A7D6A"/>
    <w:rsid w:val="005A7DD8"/>
    <w:rsid w:val="005B0458"/>
    <w:rsid w:val="005B0E0C"/>
    <w:rsid w:val="005B0FCF"/>
    <w:rsid w:val="005B1310"/>
    <w:rsid w:val="005B149F"/>
    <w:rsid w:val="005B19D0"/>
    <w:rsid w:val="005B245A"/>
    <w:rsid w:val="005B3040"/>
    <w:rsid w:val="005B33E2"/>
    <w:rsid w:val="005B4C95"/>
    <w:rsid w:val="005B4F7F"/>
    <w:rsid w:val="005B50E8"/>
    <w:rsid w:val="005B52A1"/>
    <w:rsid w:val="005B52BA"/>
    <w:rsid w:val="005B64AB"/>
    <w:rsid w:val="005B65DB"/>
    <w:rsid w:val="005B696F"/>
    <w:rsid w:val="005B7DB6"/>
    <w:rsid w:val="005C05A5"/>
    <w:rsid w:val="005C0D92"/>
    <w:rsid w:val="005C13F6"/>
    <w:rsid w:val="005C1972"/>
    <w:rsid w:val="005C19C6"/>
    <w:rsid w:val="005C2FF2"/>
    <w:rsid w:val="005C314E"/>
    <w:rsid w:val="005C3325"/>
    <w:rsid w:val="005C448D"/>
    <w:rsid w:val="005C4B28"/>
    <w:rsid w:val="005C4DF6"/>
    <w:rsid w:val="005C4F8C"/>
    <w:rsid w:val="005C5155"/>
    <w:rsid w:val="005C5A6D"/>
    <w:rsid w:val="005C5A7B"/>
    <w:rsid w:val="005C5A80"/>
    <w:rsid w:val="005C5DBB"/>
    <w:rsid w:val="005C5FF1"/>
    <w:rsid w:val="005C61A3"/>
    <w:rsid w:val="005C65FB"/>
    <w:rsid w:val="005C6601"/>
    <w:rsid w:val="005C69D8"/>
    <w:rsid w:val="005C6E9D"/>
    <w:rsid w:val="005C6EDB"/>
    <w:rsid w:val="005C7D3B"/>
    <w:rsid w:val="005D01CF"/>
    <w:rsid w:val="005D1CEE"/>
    <w:rsid w:val="005D1F50"/>
    <w:rsid w:val="005D2589"/>
    <w:rsid w:val="005D3712"/>
    <w:rsid w:val="005D393E"/>
    <w:rsid w:val="005D3953"/>
    <w:rsid w:val="005D3A5E"/>
    <w:rsid w:val="005D3FC3"/>
    <w:rsid w:val="005D4833"/>
    <w:rsid w:val="005D5FB1"/>
    <w:rsid w:val="005D61D2"/>
    <w:rsid w:val="005D663D"/>
    <w:rsid w:val="005D670F"/>
    <w:rsid w:val="005D7516"/>
    <w:rsid w:val="005E0D03"/>
    <w:rsid w:val="005E1098"/>
    <w:rsid w:val="005E15A9"/>
    <w:rsid w:val="005E20A0"/>
    <w:rsid w:val="005E2BCE"/>
    <w:rsid w:val="005E2D39"/>
    <w:rsid w:val="005E3757"/>
    <w:rsid w:val="005E3EB3"/>
    <w:rsid w:val="005E428F"/>
    <w:rsid w:val="005E46DC"/>
    <w:rsid w:val="005E495C"/>
    <w:rsid w:val="005E4A9F"/>
    <w:rsid w:val="005E4F07"/>
    <w:rsid w:val="005E50D7"/>
    <w:rsid w:val="005E573B"/>
    <w:rsid w:val="005E5FE2"/>
    <w:rsid w:val="005E62BA"/>
    <w:rsid w:val="005E66CF"/>
    <w:rsid w:val="005E6C2A"/>
    <w:rsid w:val="005E76AE"/>
    <w:rsid w:val="005F138F"/>
    <w:rsid w:val="005F14C6"/>
    <w:rsid w:val="005F15DE"/>
    <w:rsid w:val="005F17A7"/>
    <w:rsid w:val="005F2317"/>
    <w:rsid w:val="005F236B"/>
    <w:rsid w:val="005F4F68"/>
    <w:rsid w:val="005F51D0"/>
    <w:rsid w:val="005F56A0"/>
    <w:rsid w:val="005F60BB"/>
    <w:rsid w:val="005F67E4"/>
    <w:rsid w:val="005F68B7"/>
    <w:rsid w:val="005F6CCE"/>
    <w:rsid w:val="005F7CFA"/>
    <w:rsid w:val="005F7D0E"/>
    <w:rsid w:val="00600336"/>
    <w:rsid w:val="006005C3"/>
    <w:rsid w:val="00600FE2"/>
    <w:rsid w:val="00601212"/>
    <w:rsid w:val="006017C8"/>
    <w:rsid w:val="00602242"/>
    <w:rsid w:val="00602576"/>
    <w:rsid w:val="006032C9"/>
    <w:rsid w:val="0060336A"/>
    <w:rsid w:val="006033B8"/>
    <w:rsid w:val="006036C6"/>
    <w:rsid w:val="00603AC3"/>
    <w:rsid w:val="00604169"/>
    <w:rsid w:val="00604491"/>
    <w:rsid w:val="006047DC"/>
    <w:rsid w:val="00604BC7"/>
    <w:rsid w:val="00606049"/>
    <w:rsid w:val="00607D1F"/>
    <w:rsid w:val="00607DEF"/>
    <w:rsid w:val="00607E5A"/>
    <w:rsid w:val="00607ECC"/>
    <w:rsid w:val="00610C26"/>
    <w:rsid w:val="0061113B"/>
    <w:rsid w:val="0061117C"/>
    <w:rsid w:val="00613344"/>
    <w:rsid w:val="0061351A"/>
    <w:rsid w:val="006138EB"/>
    <w:rsid w:val="00613B7B"/>
    <w:rsid w:val="00613D7D"/>
    <w:rsid w:val="00613EE9"/>
    <w:rsid w:val="006143E3"/>
    <w:rsid w:val="0061488F"/>
    <w:rsid w:val="006151DB"/>
    <w:rsid w:val="00615702"/>
    <w:rsid w:val="00617394"/>
    <w:rsid w:val="006203A8"/>
    <w:rsid w:val="00620607"/>
    <w:rsid w:val="00621469"/>
    <w:rsid w:val="0062157A"/>
    <w:rsid w:val="00621D6C"/>
    <w:rsid w:val="00622BBA"/>
    <w:rsid w:val="00622E02"/>
    <w:rsid w:val="00623C96"/>
    <w:rsid w:val="00623FB1"/>
    <w:rsid w:val="00626674"/>
    <w:rsid w:val="00626CC8"/>
    <w:rsid w:val="006270A4"/>
    <w:rsid w:val="00627EB8"/>
    <w:rsid w:val="00630171"/>
    <w:rsid w:val="00630CD0"/>
    <w:rsid w:val="00631DDE"/>
    <w:rsid w:val="00633226"/>
    <w:rsid w:val="006338F7"/>
    <w:rsid w:val="006339BA"/>
    <w:rsid w:val="00633E6D"/>
    <w:rsid w:val="00633ED3"/>
    <w:rsid w:val="006341AA"/>
    <w:rsid w:val="006341D7"/>
    <w:rsid w:val="0063440A"/>
    <w:rsid w:val="00634E60"/>
    <w:rsid w:val="006351E3"/>
    <w:rsid w:val="00635ED6"/>
    <w:rsid w:val="00636568"/>
    <w:rsid w:val="00636E45"/>
    <w:rsid w:val="00636FA0"/>
    <w:rsid w:val="006372E9"/>
    <w:rsid w:val="00637B91"/>
    <w:rsid w:val="0064037D"/>
    <w:rsid w:val="0064050F"/>
    <w:rsid w:val="006405D9"/>
    <w:rsid w:val="00641224"/>
    <w:rsid w:val="0064194E"/>
    <w:rsid w:val="0064256A"/>
    <w:rsid w:val="0064290D"/>
    <w:rsid w:val="00642B29"/>
    <w:rsid w:val="006442C3"/>
    <w:rsid w:val="006442D6"/>
    <w:rsid w:val="006458FD"/>
    <w:rsid w:val="00646AFA"/>
    <w:rsid w:val="006471C3"/>
    <w:rsid w:val="006477E1"/>
    <w:rsid w:val="0065060A"/>
    <w:rsid w:val="00650B5A"/>
    <w:rsid w:val="00651227"/>
    <w:rsid w:val="00651383"/>
    <w:rsid w:val="0065223B"/>
    <w:rsid w:val="00652261"/>
    <w:rsid w:val="00652D7D"/>
    <w:rsid w:val="0065403A"/>
    <w:rsid w:val="00655075"/>
    <w:rsid w:val="006555F5"/>
    <w:rsid w:val="00655780"/>
    <w:rsid w:val="00655F27"/>
    <w:rsid w:val="006564C7"/>
    <w:rsid w:val="00656973"/>
    <w:rsid w:val="00656D01"/>
    <w:rsid w:val="00657695"/>
    <w:rsid w:val="00657A46"/>
    <w:rsid w:val="006606E3"/>
    <w:rsid w:val="00661829"/>
    <w:rsid w:val="006625C1"/>
    <w:rsid w:val="00662980"/>
    <w:rsid w:val="00662BAA"/>
    <w:rsid w:val="00663A82"/>
    <w:rsid w:val="006649EF"/>
    <w:rsid w:val="00665F31"/>
    <w:rsid w:val="00666008"/>
    <w:rsid w:val="00666AA1"/>
    <w:rsid w:val="006672AC"/>
    <w:rsid w:val="006674C7"/>
    <w:rsid w:val="00667BB1"/>
    <w:rsid w:val="00670435"/>
    <w:rsid w:val="0067083B"/>
    <w:rsid w:val="00670C6D"/>
    <w:rsid w:val="00670EDD"/>
    <w:rsid w:val="00670FAF"/>
    <w:rsid w:val="006714D4"/>
    <w:rsid w:val="006718AD"/>
    <w:rsid w:val="0067236A"/>
    <w:rsid w:val="00672C40"/>
    <w:rsid w:val="0067334B"/>
    <w:rsid w:val="006733A4"/>
    <w:rsid w:val="00673706"/>
    <w:rsid w:val="00674726"/>
    <w:rsid w:val="0067487B"/>
    <w:rsid w:val="00675022"/>
    <w:rsid w:val="00675B56"/>
    <w:rsid w:val="00675D58"/>
    <w:rsid w:val="00675F29"/>
    <w:rsid w:val="00676887"/>
    <w:rsid w:val="00680062"/>
    <w:rsid w:val="006800CD"/>
    <w:rsid w:val="0068018B"/>
    <w:rsid w:val="00683925"/>
    <w:rsid w:val="00683D95"/>
    <w:rsid w:val="00684064"/>
    <w:rsid w:val="00684225"/>
    <w:rsid w:val="00684B87"/>
    <w:rsid w:val="006854DA"/>
    <w:rsid w:val="006855A3"/>
    <w:rsid w:val="006859BE"/>
    <w:rsid w:val="00685A5F"/>
    <w:rsid w:val="00685E09"/>
    <w:rsid w:val="006863A7"/>
    <w:rsid w:val="00686B6E"/>
    <w:rsid w:val="00687AC1"/>
    <w:rsid w:val="006910AA"/>
    <w:rsid w:val="00691AA1"/>
    <w:rsid w:val="00692265"/>
    <w:rsid w:val="00692BD1"/>
    <w:rsid w:val="00693504"/>
    <w:rsid w:val="00693AD5"/>
    <w:rsid w:val="00693DF0"/>
    <w:rsid w:val="00694340"/>
    <w:rsid w:val="0069500D"/>
    <w:rsid w:val="00695237"/>
    <w:rsid w:val="0069595E"/>
    <w:rsid w:val="00696225"/>
    <w:rsid w:val="00696CE2"/>
    <w:rsid w:val="006978D5"/>
    <w:rsid w:val="006A1356"/>
    <w:rsid w:val="006A13FF"/>
    <w:rsid w:val="006A1CE0"/>
    <w:rsid w:val="006A1D7F"/>
    <w:rsid w:val="006A2590"/>
    <w:rsid w:val="006A33EE"/>
    <w:rsid w:val="006A4610"/>
    <w:rsid w:val="006A50C0"/>
    <w:rsid w:val="006A51F5"/>
    <w:rsid w:val="006A65B2"/>
    <w:rsid w:val="006A732F"/>
    <w:rsid w:val="006A7A44"/>
    <w:rsid w:val="006A7F40"/>
    <w:rsid w:val="006B07CD"/>
    <w:rsid w:val="006B17E1"/>
    <w:rsid w:val="006B22EB"/>
    <w:rsid w:val="006B2766"/>
    <w:rsid w:val="006B3889"/>
    <w:rsid w:val="006B5965"/>
    <w:rsid w:val="006B5BE0"/>
    <w:rsid w:val="006B686E"/>
    <w:rsid w:val="006C0A49"/>
    <w:rsid w:val="006C1415"/>
    <w:rsid w:val="006C24EB"/>
    <w:rsid w:val="006C25E5"/>
    <w:rsid w:val="006C27AC"/>
    <w:rsid w:val="006C2B37"/>
    <w:rsid w:val="006C2DC4"/>
    <w:rsid w:val="006C2F7A"/>
    <w:rsid w:val="006C349E"/>
    <w:rsid w:val="006C3C36"/>
    <w:rsid w:val="006C3C42"/>
    <w:rsid w:val="006C405C"/>
    <w:rsid w:val="006C4DE6"/>
    <w:rsid w:val="006C66AE"/>
    <w:rsid w:val="006C713C"/>
    <w:rsid w:val="006C71DE"/>
    <w:rsid w:val="006C7272"/>
    <w:rsid w:val="006C72C6"/>
    <w:rsid w:val="006C79F2"/>
    <w:rsid w:val="006C7E6C"/>
    <w:rsid w:val="006C7F69"/>
    <w:rsid w:val="006D0042"/>
    <w:rsid w:val="006D060C"/>
    <w:rsid w:val="006D1EE2"/>
    <w:rsid w:val="006D298C"/>
    <w:rsid w:val="006D3324"/>
    <w:rsid w:val="006D48D5"/>
    <w:rsid w:val="006D59D6"/>
    <w:rsid w:val="006D5F18"/>
    <w:rsid w:val="006D5F77"/>
    <w:rsid w:val="006D612D"/>
    <w:rsid w:val="006D61A4"/>
    <w:rsid w:val="006D63C2"/>
    <w:rsid w:val="006D729F"/>
    <w:rsid w:val="006D73A9"/>
    <w:rsid w:val="006D744D"/>
    <w:rsid w:val="006D7C21"/>
    <w:rsid w:val="006E087D"/>
    <w:rsid w:val="006E0CEA"/>
    <w:rsid w:val="006E25CE"/>
    <w:rsid w:val="006E3339"/>
    <w:rsid w:val="006E3435"/>
    <w:rsid w:val="006E3516"/>
    <w:rsid w:val="006E38CF"/>
    <w:rsid w:val="006E418F"/>
    <w:rsid w:val="006E42CC"/>
    <w:rsid w:val="006E4EA2"/>
    <w:rsid w:val="006E4F92"/>
    <w:rsid w:val="006E5315"/>
    <w:rsid w:val="006E5463"/>
    <w:rsid w:val="006E54AC"/>
    <w:rsid w:val="006E5779"/>
    <w:rsid w:val="006E5843"/>
    <w:rsid w:val="006E5B6D"/>
    <w:rsid w:val="006E5F69"/>
    <w:rsid w:val="006E6050"/>
    <w:rsid w:val="006E61B3"/>
    <w:rsid w:val="006E61C4"/>
    <w:rsid w:val="006E6A63"/>
    <w:rsid w:val="006E6FF8"/>
    <w:rsid w:val="006E710C"/>
    <w:rsid w:val="006E776C"/>
    <w:rsid w:val="006F08BC"/>
    <w:rsid w:val="006F0A6D"/>
    <w:rsid w:val="006F0B85"/>
    <w:rsid w:val="006F0DF1"/>
    <w:rsid w:val="006F25A2"/>
    <w:rsid w:val="006F3419"/>
    <w:rsid w:val="006F3B62"/>
    <w:rsid w:val="006F4A95"/>
    <w:rsid w:val="006F5449"/>
    <w:rsid w:val="006F58C3"/>
    <w:rsid w:val="006F5D75"/>
    <w:rsid w:val="006F5F3E"/>
    <w:rsid w:val="006F6000"/>
    <w:rsid w:val="006F6F92"/>
    <w:rsid w:val="007009A5"/>
    <w:rsid w:val="00701134"/>
    <w:rsid w:val="0070160C"/>
    <w:rsid w:val="007017DC"/>
    <w:rsid w:val="00701A1F"/>
    <w:rsid w:val="00702C2D"/>
    <w:rsid w:val="00702CA9"/>
    <w:rsid w:val="0070309C"/>
    <w:rsid w:val="007041A7"/>
    <w:rsid w:val="00705916"/>
    <w:rsid w:val="00705C2A"/>
    <w:rsid w:val="0070608F"/>
    <w:rsid w:val="0070649A"/>
    <w:rsid w:val="007064EF"/>
    <w:rsid w:val="00706693"/>
    <w:rsid w:val="00706BDF"/>
    <w:rsid w:val="00706D78"/>
    <w:rsid w:val="00706DFF"/>
    <w:rsid w:val="00706F67"/>
    <w:rsid w:val="00707124"/>
    <w:rsid w:val="00707398"/>
    <w:rsid w:val="00707906"/>
    <w:rsid w:val="00707ADD"/>
    <w:rsid w:val="00710165"/>
    <w:rsid w:val="007101DC"/>
    <w:rsid w:val="0071021F"/>
    <w:rsid w:val="007103E5"/>
    <w:rsid w:val="00710507"/>
    <w:rsid w:val="007109B4"/>
    <w:rsid w:val="00711D4D"/>
    <w:rsid w:val="007124D4"/>
    <w:rsid w:val="00712A15"/>
    <w:rsid w:val="00712D50"/>
    <w:rsid w:val="00713B48"/>
    <w:rsid w:val="00713B98"/>
    <w:rsid w:val="00713E36"/>
    <w:rsid w:val="00714436"/>
    <w:rsid w:val="00714D12"/>
    <w:rsid w:val="00714F40"/>
    <w:rsid w:val="00715586"/>
    <w:rsid w:val="00715867"/>
    <w:rsid w:val="00715B5E"/>
    <w:rsid w:val="00720A45"/>
    <w:rsid w:val="00720D53"/>
    <w:rsid w:val="00721135"/>
    <w:rsid w:val="007214F3"/>
    <w:rsid w:val="0072166E"/>
    <w:rsid w:val="00721A31"/>
    <w:rsid w:val="00721DF9"/>
    <w:rsid w:val="00721F6D"/>
    <w:rsid w:val="00722597"/>
    <w:rsid w:val="00722DEC"/>
    <w:rsid w:val="00723E46"/>
    <w:rsid w:val="00724A92"/>
    <w:rsid w:val="00724B58"/>
    <w:rsid w:val="00724CC2"/>
    <w:rsid w:val="007253CF"/>
    <w:rsid w:val="007259A9"/>
    <w:rsid w:val="00727C65"/>
    <w:rsid w:val="00730212"/>
    <w:rsid w:val="00730318"/>
    <w:rsid w:val="00730B5F"/>
    <w:rsid w:val="007316C4"/>
    <w:rsid w:val="007329F6"/>
    <w:rsid w:val="00732FA4"/>
    <w:rsid w:val="007335E7"/>
    <w:rsid w:val="007348B7"/>
    <w:rsid w:val="00734E54"/>
    <w:rsid w:val="00735736"/>
    <w:rsid w:val="00735B6A"/>
    <w:rsid w:val="00735D86"/>
    <w:rsid w:val="00735F0A"/>
    <w:rsid w:val="00736159"/>
    <w:rsid w:val="00737520"/>
    <w:rsid w:val="00737726"/>
    <w:rsid w:val="0073782D"/>
    <w:rsid w:val="007379AD"/>
    <w:rsid w:val="00737A40"/>
    <w:rsid w:val="007405B5"/>
    <w:rsid w:val="00740638"/>
    <w:rsid w:val="007406DD"/>
    <w:rsid w:val="007408E4"/>
    <w:rsid w:val="007415E8"/>
    <w:rsid w:val="00741730"/>
    <w:rsid w:val="00742CE0"/>
    <w:rsid w:val="00743250"/>
    <w:rsid w:val="007434F3"/>
    <w:rsid w:val="00743572"/>
    <w:rsid w:val="00743B2D"/>
    <w:rsid w:val="00744014"/>
    <w:rsid w:val="0074431D"/>
    <w:rsid w:val="00744503"/>
    <w:rsid w:val="007447DD"/>
    <w:rsid w:val="007452BC"/>
    <w:rsid w:val="00745587"/>
    <w:rsid w:val="0074593D"/>
    <w:rsid w:val="00746EE7"/>
    <w:rsid w:val="007473D8"/>
    <w:rsid w:val="00747619"/>
    <w:rsid w:val="0074762B"/>
    <w:rsid w:val="0074770C"/>
    <w:rsid w:val="00747B71"/>
    <w:rsid w:val="00747D40"/>
    <w:rsid w:val="007503FC"/>
    <w:rsid w:val="00751B1E"/>
    <w:rsid w:val="00751EC6"/>
    <w:rsid w:val="007526C9"/>
    <w:rsid w:val="007529D1"/>
    <w:rsid w:val="00753843"/>
    <w:rsid w:val="00754191"/>
    <w:rsid w:val="00754356"/>
    <w:rsid w:val="00754850"/>
    <w:rsid w:val="00755737"/>
    <w:rsid w:val="007559C1"/>
    <w:rsid w:val="00755F64"/>
    <w:rsid w:val="0075660D"/>
    <w:rsid w:val="00757200"/>
    <w:rsid w:val="007574CC"/>
    <w:rsid w:val="007608EF"/>
    <w:rsid w:val="00760990"/>
    <w:rsid w:val="0076223A"/>
    <w:rsid w:val="00762567"/>
    <w:rsid w:val="00762DAE"/>
    <w:rsid w:val="00762E94"/>
    <w:rsid w:val="007636CC"/>
    <w:rsid w:val="00763CAA"/>
    <w:rsid w:val="007642CF"/>
    <w:rsid w:val="00764842"/>
    <w:rsid w:val="00764D78"/>
    <w:rsid w:val="0076523D"/>
    <w:rsid w:val="007654FC"/>
    <w:rsid w:val="007661C5"/>
    <w:rsid w:val="00766A9E"/>
    <w:rsid w:val="00766BEB"/>
    <w:rsid w:val="00766C72"/>
    <w:rsid w:val="007670F7"/>
    <w:rsid w:val="007700D9"/>
    <w:rsid w:val="0077023B"/>
    <w:rsid w:val="00770322"/>
    <w:rsid w:val="0077068C"/>
    <w:rsid w:val="00770EE5"/>
    <w:rsid w:val="00771207"/>
    <w:rsid w:val="00771A06"/>
    <w:rsid w:val="00771AE8"/>
    <w:rsid w:val="00772385"/>
    <w:rsid w:val="007734DF"/>
    <w:rsid w:val="0077429C"/>
    <w:rsid w:val="00774FC8"/>
    <w:rsid w:val="007754B9"/>
    <w:rsid w:val="007759D5"/>
    <w:rsid w:val="0077652F"/>
    <w:rsid w:val="00776838"/>
    <w:rsid w:val="00776936"/>
    <w:rsid w:val="00777EE2"/>
    <w:rsid w:val="00780009"/>
    <w:rsid w:val="0078038F"/>
    <w:rsid w:val="0078056A"/>
    <w:rsid w:val="0078056E"/>
    <w:rsid w:val="00780798"/>
    <w:rsid w:val="00780843"/>
    <w:rsid w:val="007808F6"/>
    <w:rsid w:val="00781297"/>
    <w:rsid w:val="0078155B"/>
    <w:rsid w:val="007816C7"/>
    <w:rsid w:val="00781C71"/>
    <w:rsid w:val="00781FC5"/>
    <w:rsid w:val="0078223B"/>
    <w:rsid w:val="007822C4"/>
    <w:rsid w:val="007825BF"/>
    <w:rsid w:val="007828F8"/>
    <w:rsid w:val="00782F57"/>
    <w:rsid w:val="0078339C"/>
    <w:rsid w:val="007834BC"/>
    <w:rsid w:val="0078360D"/>
    <w:rsid w:val="00783AEA"/>
    <w:rsid w:val="00783B46"/>
    <w:rsid w:val="00783C73"/>
    <w:rsid w:val="00784F5A"/>
    <w:rsid w:val="00785453"/>
    <w:rsid w:val="00785935"/>
    <w:rsid w:val="0078598A"/>
    <w:rsid w:val="00785C60"/>
    <w:rsid w:val="00787076"/>
    <w:rsid w:val="00787967"/>
    <w:rsid w:val="00787E1F"/>
    <w:rsid w:val="00790278"/>
    <w:rsid w:val="00791F08"/>
    <w:rsid w:val="00791F20"/>
    <w:rsid w:val="00792072"/>
    <w:rsid w:val="00793729"/>
    <w:rsid w:val="007939F8"/>
    <w:rsid w:val="00794D1C"/>
    <w:rsid w:val="00794DF6"/>
    <w:rsid w:val="00794F8B"/>
    <w:rsid w:val="0079599B"/>
    <w:rsid w:val="00795DEF"/>
    <w:rsid w:val="00796120"/>
    <w:rsid w:val="00796953"/>
    <w:rsid w:val="0079730B"/>
    <w:rsid w:val="00797808"/>
    <w:rsid w:val="00797AEA"/>
    <w:rsid w:val="007A0066"/>
    <w:rsid w:val="007A0405"/>
    <w:rsid w:val="007A04AB"/>
    <w:rsid w:val="007A25A5"/>
    <w:rsid w:val="007A25C3"/>
    <w:rsid w:val="007A2B5F"/>
    <w:rsid w:val="007A3F54"/>
    <w:rsid w:val="007A3FD3"/>
    <w:rsid w:val="007A4654"/>
    <w:rsid w:val="007A4883"/>
    <w:rsid w:val="007A53C0"/>
    <w:rsid w:val="007A58DB"/>
    <w:rsid w:val="007A5978"/>
    <w:rsid w:val="007A65BE"/>
    <w:rsid w:val="007A779F"/>
    <w:rsid w:val="007A7811"/>
    <w:rsid w:val="007A7CD7"/>
    <w:rsid w:val="007B00AF"/>
    <w:rsid w:val="007B152E"/>
    <w:rsid w:val="007B18F2"/>
    <w:rsid w:val="007B1955"/>
    <w:rsid w:val="007B1CD7"/>
    <w:rsid w:val="007B2F3C"/>
    <w:rsid w:val="007B4AD5"/>
    <w:rsid w:val="007B4BDF"/>
    <w:rsid w:val="007B619E"/>
    <w:rsid w:val="007B6DE7"/>
    <w:rsid w:val="007B742B"/>
    <w:rsid w:val="007B7679"/>
    <w:rsid w:val="007B78A2"/>
    <w:rsid w:val="007B78E0"/>
    <w:rsid w:val="007B7A03"/>
    <w:rsid w:val="007C039F"/>
    <w:rsid w:val="007C0AA0"/>
    <w:rsid w:val="007C0C30"/>
    <w:rsid w:val="007C11C3"/>
    <w:rsid w:val="007C137A"/>
    <w:rsid w:val="007C1872"/>
    <w:rsid w:val="007C1E20"/>
    <w:rsid w:val="007C2EC6"/>
    <w:rsid w:val="007C3874"/>
    <w:rsid w:val="007C3B22"/>
    <w:rsid w:val="007C4705"/>
    <w:rsid w:val="007C4B8C"/>
    <w:rsid w:val="007C55B6"/>
    <w:rsid w:val="007C5896"/>
    <w:rsid w:val="007C5F61"/>
    <w:rsid w:val="007C6094"/>
    <w:rsid w:val="007C6E28"/>
    <w:rsid w:val="007C7A33"/>
    <w:rsid w:val="007C7D8B"/>
    <w:rsid w:val="007D03D7"/>
    <w:rsid w:val="007D06B1"/>
    <w:rsid w:val="007D1556"/>
    <w:rsid w:val="007D196B"/>
    <w:rsid w:val="007D24FF"/>
    <w:rsid w:val="007D33D3"/>
    <w:rsid w:val="007D3EB2"/>
    <w:rsid w:val="007D492E"/>
    <w:rsid w:val="007D6291"/>
    <w:rsid w:val="007D62D6"/>
    <w:rsid w:val="007D6A6D"/>
    <w:rsid w:val="007D6E5B"/>
    <w:rsid w:val="007D74A0"/>
    <w:rsid w:val="007D75B5"/>
    <w:rsid w:val="007D7F84"/>
    <w:rsid w:val="007E0CE2"/>
    <w:rsid w:val="007E0E07"/>
    <w:rsid w:val="007E0EDE"/>
    <w:rsid w:val="007E101B"/>
    <w:rsid w:val="007E161E"/>
    <w:rsid w:val="007E226D"/>
    <w:rsid w:val="007E26DE"/>
    <w:rsid w:val="007E312C"/>
    <w:rsid w:val="007E3647"/>
    <w:rsid w:val="007E3AA1"/>
    <w:rsid w:val="007E4056"/>
    <w:rsid w:val="007E4182"/>
    <w:rsid w:val="007E4742"/>
    <w:rsid w:val="007E4EDB"/>
    <w:rsid w:val="007E4F53"/>
    <w:rsid w:val="007E5D0C"/>
    <w:rsid w:val="007E6C8E"/>
    <w:rsid w:val="007E6E27"/>
    <w:rsid w:val="007E773F"/>
    <w:rsid w:val="007E797F"/>
    <w:rsid w:val="007E7DE1"/>
    <w:rsid w:val="007E7E14"/>
    <w:rsid w:val="007E7FDF"/>
    <w:rsid w:val="007F00CD"/>
    <w:rsid w:val="007F00F2"/>
    <w:rsid w:val="007F0529"/>
    <w:rsid w:val="007F053B"/>
    <w:rsid w:val="007F061D"/>
    <w:rsid w:val="007F06B8"/>
    <w:rsid w:val="007F0C5F"/>
    <w:rsid w:val="007F29E4"/>
    <w:rsid w:val="007F2B71"/>
    <w:rsid w:val="007F383B"/>
    <w:rsid w:val="007F4800"/>
    <w:rsid w:val="007F59DC"/>
    <w:rsid w:val="007F5B7F"/>
    <w:rsid w:val="007F5EDB"/>
    <w:rsid w:val="007F6DC2"/>
    <w:rsid w:val="007F71CC"/>
    <w:rsid w:val="007F7979"/>
    <w:rsid w:val="0080030A"/>
    <w:rsid w:val="00800646"/>
    <w:rsid w:val="00800ED3"/>
    <w:rsid w:val="00801899"/>
    <w:rsid w:val="00801E56"/>
    <w:rsid w:val="008023FA"/>
    <w:rsid w:val="0080302F"/>
    <w:rsid w:val="008037C9"/>
    <w:rsid w:val="00803BE0"/>
    <w:rsid w:val="008044EA"/>
    <w:rsid w:val="00805EFA"/>
    <w:rsid w:val="00805F4B"/>
    <w:rsid w:val="008065C1"/>
    <w:rsid w:val="0080672F"/>
    <w:rsid w:val="00806CF3"/>
    <w:rsid w:val="00806EDD"/>
    <w:rsid w:val="0080704E"/>
    <w:rsid w:val="0080722A"/>
    <w:rsid w:val="00807359"/>
    <w:rsid w:val="008079C6"/>
    <w:rsid w:val="00807E9E"/>
    <w:rsid w:val="008106BC"/>
    <w:rsid w:val="008106D7"/>
    <w:rsid w:val="00810953"/>
    <w:rsid w:val="0081099C"/>
    <w:rsid w:val="00812F34"/>
    <w:rsid w:val="008135DC"/>
    <w:rsid w:val="00813637"/>
    <w:rsid w:val="008136CB"/>
    <w:rsid w:val="00813C2C"/>
    <w:rsid w:val="00813CDC"/>
    <w:rsid w:val="00813FAA"/>
    <w:rsid w:val="00814685"/>
    <w:rsid w:val="008147EB"/>
    <w:rsid w:val="00816555"/>
    <w:rsid w:val="0081693E"/>
    <w:rsid w:val="008207D5"/>
    <w:rsid w:val="008219E5"/>
    <w:rsid w:val="00821C91"/>
    <w:rsid w:val="00821E1D"/>
    <w:rsid w:val="00821E29"/>
    <w:rsid w:val="00821EAA"/>
    <w:rsid w:val="00823284"/>
    <w:rsid w:val="00823811"/>
    <w:rsid w:val="00824562"/>
    <w:rsid w:val="0082485F"/>
    <w:rsid w:val="00824FED"/>
    <w:rsid w:val="008252F9"/>
    <w:rsid w:val="00825B22"/>
    <w:rsid w:val="008267D7"/>
    <w:rsid w:val="008269F6"/>
    <w:rsid w:val="008279ED"/>
    <w:rsid w:val="00827FB2"/>
    <w:rsid w:val="008302AC"/>
    <w:rsid w:val="00830A09"/>
    <w:rsid w:val="00831C69"/>
    <w:rsid w:val="00831E00"/>
    <w:rsid w:val="00832E0A"/>
    <w:rsid w:val="008332D5"/>
    <w:rsid w:val="00833638"/>
    <w:rsid w:val="00833E95"/>
    <w:rsid w:val="008340CB"/>
    <w:rsid w:val="00834185"/>
    <w:rsid w:val="008348FE"/>
    <w:rsid w:val="00834AAE"/>
    <w:rsid w:val="0083503B"/>
    <w:rsid w:val="008351D2"/>
    <w:rsid w:val="008362D6"/>
    <w:rsid w:val="00836CA7"/>
    <w:rsid w:val="00836CC4"/>
    <w:rsid w:val="00837385"/>
    <w:rsid w:val="00837891"/>
    <w:rsid w:val="00837ACD"/>
    <w:rsid w:val="00837B82"/>
    <w:rsid w:val="008404C8"/>
    <w:rsid w:val="00840764"/>
    <w:rsid w:val="00840997"/>
    <w:rsid w:val="00841246"/>
    <w:rsid w:val="00841589"/>
    <w:rsid w:val="0084174A"/>
    <w:rsid w:val="00841FC2"/>
    <w:rsid w:val="00842DE6"/>
    <w:rsid w:val="008436DC"/>
    <w:rsid w:val="00845D2A"/>
    <w:rsid w:val="00846542"/>
    <w:rsid w:val="00847134"/>
    <w:rsid w:val="0084796D"/>
    <w:rsid w:val="00847A9A"/>
    <w:rsid w:val="00850616"/>
    <w:rsid w:val="008506B0"/>
    <w:rsid w:val="00850BE7"/>
    <w:rsid w:val="008516F9"/>
    <w:rsid w:val="00851FCC"/>
    <w:rsid w:val="00852576"/>
    <w:rsid w:val="00852668"/>
    <w:rsid w:val="008529AD"/>
    <w:rsid w:val="00853225"/>
    <w:rsid w:val="00853D29"/>
    <w:rsid w:val="0085497E"/>
    <w:rsid w:val="0085600C"/>
    <w:rsid w:val="008561EF"/>
    <w:rsid w:val="00856713"/>
    <w:rsid w:val="00856A2F"/>
    <w:rsid w:val="00856E99"/>
    <w:rsid w:val="00857BFE"/>
    <w:rsid w:val="00857C32"/>
    <w:rsid w:val="00857F71"/>
    <w:rsid w:val="00857FA5"/>
    <w:rsid w:val="00860263"/>
    <w:rsid w:val="008606F8"/>
    <w:rsid w:val="00860848"/>
    <w:rsid w:val="00861383"/>
    <w:rsid w:val="008614E4"/>
    <w:rsid w:val="008625A3"/>
    <w:rsid w:val="00862718"/>
    <w:rsid w:val="00862B48"/>
    <w:rsid w:val="00862CD1"/>
    <w:rsid w:val="008630F7"/>
    <w:rsid w:val="00863318"/>
    <w:rsid w:val="00863577"/>
    <w:rsid w:val="00863586"/>
    <w:rsid w:val="00863719"/>
    <w:rsid w:val="00863E80"/>
    <w:rsid w:val="00864520"/>
    <w:rsid w:val="008658A4"/>
    <w:rsid w:val="00865B3D"/>
    <w:rsid w:val="00865EF3"/>
    <w:rsid w:val="008661C9"/>
    <w:rsid w:val="008663CC"/>
    <w:rsid w:val="0086665A"/>
    <w:rsid w:val="008669ED"/>
    <w:rsid w:val="00867050"/>
    <w:rsid w:val="0086729A"/>
    <w:rsid w:val="008674C4"/>
    <w:rsid w:val="00867C3D"/>
    <w:rsid w:val="00867C88"/>
    <w:rsid w:val="00870192"/>
    <w:rsid w:val="00870456"/>
    <w:rsid w:val="0087048E"/>
    <w:rsid w:val="00870CE5"/>
    <w:rsid w:val="00870E68"/>
    <w:rsid w:val="008712E1"/>
    <w:rsid w:val="00871683"/>
    <w:rsid w:val="00871C24"/>
    <w:rsid w:val="008731E0"/>
    <w:rsid w:val="008739E9"/>
    <w:rsid w:val="0087406D"/>
    <w:rsid w:val="0087512B"/>
    <w:rsid w:val="008770A7"/>
    <w:rsid w:val="008804B5"/>
    <w:rsid w:val="00880629"/>
    <w:rsid w:val="00880A2E"/>
    <w:rsid w:val="00881903"/>
    <w:rsid w:val="008823DA"/>
    <w:rsid w:val="00882726"/>
    <w:rsid w:val="008830A2"/>
    <w:rsid w:val="008831A1"/>
    <w:rsid w:val="00883806"/>
    <w:rsid w:val="00884175"/>
    <w:rsid w:val="00884238"/>
    <w:rsid w:val="0088494D"/>
    <w:rsid w:val="00884B38"/>
    <w:rsid w:val="008852D2"/>
    <w:rsid w:val="00885AD6"/>
    <w:rsid w:val="00886589"/>
    <w:rsid w:val="00886DF4"/>
    <w:rsid w:val="00886F89"/>
    <w:rsid w:val="008875CB"/>
    <w:rsid w:val="008879CF"/>
    <w:rsid w:val="00887D66"/>
    <w:rsid w:val="00887F5E"/>
    <w:rsid w:val="00890409"/>
    <w:rsid w:val="008907D0"/>
    <w:rsid w:val="00890859"/>
    <w:rsid w:val="0089127B"/>
    <w:rsid w:val="00891620"/>
    <w:rsid w:val="00892361"/>
    <w:rsid w:val="0089263F"/>
    <w:rsid w:val="0089264C"/>
    <w:rsid w:val="00893B34"/>
    <w:rsid w:val="00893E81"/>
    <w:rsid w:val="00894A41"/>
    <w:rsid w:val="00894C92"/>
    <w:rsid w:val="00895146"/>
    <w:rsid w:val="0089594F"/>
    <w:rsid w:val="00896168"/>
    <w:rsid w:val="00896EB2"/>
    <w:rsid w:val="008972B2"/>
    <w:rsid w:val="00897F94"/>
    <w:rsid w:val="008A0C1E"/>
    <w:rsid w:val="008A1309"/>
    <w:rsid w:val="008A135E"/>
    <w:rsid w:val="008A1DC4"/>
    <w:rsid w:val="008A2234"/>
    <w:rsid w:val="008A3096"/>
    <w:rsid w:val="008A3498"/>
    <w:rsid w:val="008A42E7"/>
    <w:rsid w:val="008A47BB"/>
    <w:rsid w:val="008A4CFE"/>
    <w:rsid w:val="008A5ABF"/>
    <w:rsid w:val="008A5B8B"/>
    <w:rsid w:val="008A5C94"/>
    <w:rsid w:val="008A602D"/>
    <w:rsid w:val="008A630D"/>
    <w:rsid w:val="008A6E3F"/>
    <w:rsid w:val="008A6F06"/>
    <w:rsid w:val="008A7410"/>
    <w:rsid w:val="008B019E"/>
    <w:rsid w:val="008B134B"/>
    <w:rsid w:val="008B1F99"/>
    <w:rsid w:val="008B239A"/>
    <w:rsid w:val="008B27FC"/>
    <w:rsid w:val="008B2DD9"/>
    <w:rsid w:val="008B37F6"/>
    <w:rsid w:val="008B51D7"/>
    <w:rsid w:val="008B5426"/>
    <w:rsid w:val="008B54A1"/>
    <w:rsid w:val="008B6347"/>
    <w:rsid w:val="008B68D8"/>
    <w:rsid w:val="008B6E60"/>
    <w:rsid w:val="008B70FF"/>
    <w:rsid w:val="008B7AB3"/>
    <w:rsid w:val="008C0272"/>
    <w:rsid w:val="008C03DF"/>
    <w:rsid w:val="008C0552"/>
    <w:rsid w:val="008C111E"/>
    <w:rsid w:val="008C1B4F"/>
    <w:rsid w:val="008C217D"/>
    <w:rsid w:val="008C21DD"/>
    <w:rsid w:val="008C23E9"/>
    <w:rsid w:val="008C2678"/>
    <w:rsid w:val="008C2DA2"/>
    <w:rsid w:val="008C437E"/>
    <w:rsid w:val="008C5D26"/>
    <w:rsid w:val="008C6223"/>
    <w:rsid w:val="008C67AD"/>
    <w:rsid w:val="008C6B3D"/>
    <w:rsid w:val="008C7821"/>
    <w:rsid w:val="008C7FD7"/>
    <w:rsid w:val="008D079B"/>
    <w:rsid w:val="008D0F58"/>
    <w:rsid w:val="008D1703"/>
    <w:rsid w:val="008D1999"/>
    <w:rsid w:val="008D1B59"/>
    <w:rsid w:val="008D27AE"/>
    <w:rsid w:val="008D3119"/>
    <w:rsid w:val="008D38A1"/>
    <w:rsid w:val="008D3AB1"/>
    <w:rsid w:val="008D529F"/>
    <w:rsid w:val="008D5E58"/>
    <w:rsid w:val="008D632C"/>
    <w:rsid w:val="008D6861"/>
    <w:rsid w:val="008D6BFF"/>
    <w:rsid w:val="008D7332"/>
    <w:rsid w:val="008D7B09"/>
    <w:rsid w:val="008E108C"/>
    <w:rsid w:val="008E13DB"/>
    <w:rsid w:val="008E2B16"/>
    <w:rsid w:val="008E2CD5"/>
    <w:rsid w:val="008E31B9"/>
    <w:rsid w:val="008E3208"/>
    <w:rsid w:val="008E3231"/>
    <w:rsid w:val="008E3454"/>
    <w:rsid w:val="008E4908"/>
    <w:rsid w:val="008E4C06"/>
    <w:rsid w:val="008E4F88"/>
    <w:rsid w:val="008E5FAC"/>
    <w:rsid w:val="008E6966"/>
    <w:rsid w:val="008E6C12"/>
    <w:rsid w:val="008E7020"/>
    <w:rsid w:val="008E7D02"/>
    <w:rsid w:val="008F0D41"/>
    <w:rsid w:val="008F1CC8"/>
    <w:rsid w:val="008F2425"/>
    <w:rsid w:val="008F2C48"/>
    <w:rsid w:val="008F3067"/>
    <w:rsid w:val="008F36C4"/>
    <w:rsid w:val="008F3915"/>
    <w:rsid w:val="008F459D"/>
    <w:rsid w:val="008F48C7"/>
    <w:rsid w:val="008F49DE"/>
    <w:rsid w:val="008F5257"/>
    <w:rsid w:val="008F5629"/>
    <w:rsid w:val="008F5AD2"/>
    <w:rsid w:val="008F690D"/>
    <w:rsid w:val="008F693D"/>
    <w:rsid w:val="008F6DC8"/>
    <w:rsid w:val="00900980"/>
    <w:rsid w:val="0090153E"/>
    <w:rsid w:val="009015AE"/>
    <w:rsid w:val="00901E85"/>
    <w:rsid w:val="009020D4"/>
    <w:rsid w:val="0090212F"/>
    <w:rsid w:val="00902216"/>
    <w:rsid w:val="00902860"/>
    <w:rsid w:val="00902997"/>
    <w:rsid w:val="00902BD9"/>
    <w:rsid w:val="00902C70"/>
    <w:rsid w:val="009032A6"/>
    <w:rsid w:val="0090346D"/>
    <w:rsid w:val="00903F5C"/>
    <w:rsid w:val="009052A7"/>
    <w:rsid w:val="0090591D"/>
    <w:rsid w:val="0090675A"/>
    <w:rsid w:val="00907F4D"/>
    <w:rsid w:val="00910237"/>
    <w:rsid w:val="00910713"/>
    <w:rsid w:val="00910770"/>
    <w:rsid w:val="009113C2"/>
    <w:rsid w:val="0091179F"/>
    <w:rsid w:val="0091287B"/>
    <w:rsid w:val="0091297C"/>
    <w:rsid w:val="009136BA"/>
    <w:rsid w:val="00913E2F"/>
    <w:rsid w:val="00914142"/>
    <w:rsid w:val="00915D1C"/>
    <w:rsid w:val="00915EC3"/>
    <w:rsid w:val="009166E0"/>
    <w:rsid w:val="00916A46"/>
    <w:rsid w:val="00917203"/>
    <w:rsid w:val="0091786E"/>
    <w:rsid w:val="00920428"/>
    <w:rsid w:val="009207AE"/>
    <w:rsid w:val="00920D24"/>
    <w:rsid w:val="00921AC4"/>
    <w:rsid w:val="00921FC3"/>
    <w:rsid w:val="00922A2F"/>
    <w:rsid w:val="0092375F"/>
    <w:rsid w:val="0092392B"/>
    <w:rsid w:val="00923EBE"/>
    <w:rsid w:val="00924E18"/>
    <w:rsid w:val="00925496"/>
    <w:rsid w:val="00925E8B"/>
    <w:rsid w:val="009264EB"/>
    <w:rsid w:val="00926A01"/>
    <w:rsid w:val="00926D18"/>
    <w:rsid w:val="00926D95"/>
    <w:rsid w:val="00927113"/>
    <w:rsid w:val="00927943"/>
    <w:rsid w:val="0093037E"/>
    <w:rsid w:val="00930BDD"/>
    <w:rsid w:val="00930DCE"/>
    <w:rsid w:val="00931B44"/>
    <w:rsid w:val="009333A3"/>
    <w:rsid w:val="0093419D"/>
    <w:rsid w:val="00934E14"/>
    <w:rsid w:val="009352B9"/>
    <w:rsid w:val="009356B9"/>
    <w:rsid w:val="00935C0A"/>
    <w:rsid w:val="00935E48"/>
    <w:rsid w:val="009360FE"/>
    <w:rsid w:val="009361A1"/>
    <w:rsid w:val="00936292"/>
    <w:rsid w:val="009364AE"/>
    <w:rsid w:val="0093652E"/>
    <w:rsid w:val="00937117"/>
    <w:rsid w:val="0093726C"/>
    <w:rsid w:val="009372C0"/>
    <w:rsid w:val="009373AF"/>
    <w:rsid w:val="00937471"/>
    <w:rsid w:val="009378E9"/>
    <w:rsid w:val="00937B82"/>
    <w:rsid w:val="00940B15"/>
    <w:rsid w:val="00940E2E"/>
    <w:rsid w:val="009412E0"/>
    <w:rsid w:val="009421EC"/>
    <w:rsid w:val="00942436"/>
    <w:rsid w:val="0094262A"/>
    <w:rsid w:val="00942E62"/>
    <w:rsid w:val="0094315A"/>
    <w:rsid w:val="00943842"/>
    <w:rsid w:val="00943B2E"/>
    <w:rsid w:val="00943D7A"/>
    <w:rsid w:val="0094427D"/>
    <w:rsid w:val="00944930"/>
    <w:rsid w:val="00944ED7"/>
    <w:rsid w:val="00945EEC"/>
    <w:rsid w:val="00946765"/>
    <w:rsid w:val="00946AAE"/>
    <w:rsid w:val="00947105"/>
    <w:rsid w:val="00947655"/>
    <w:rsid w:val="009507EC"/>
    <w:rsid w:val="0095122B"/>
    <w:rsid w:val="00951246"/>
    <w:rsid w:val="00951886"/>
    <w:rsid w:val="00951BD8"/>
    <w:rsid w:val="00952247"/>
    <w:rsid w:val="0095272E"/>
    <w:rsid w:val="009540A6"/>
    <w:rsid w:val="009540AD"/>
    <w:rsid w:val="00954AC9"/>
    <w:rsid w:val="00955408"/>
    <w:rsid w:val="0095555A"/>
    <w:rsid w:val="00955807"/>
    <w:rsid w:val="00955834"/>
    <w:rsid w:val="00955E1A"/>
    <w:rsid w:val="00957750"/>
    <w:rsid w:val="009602D7"/>
    <w:rsid w:val="00960DA0"/>
    <w:rsid w:val="00960EF2"/>
    <w:rsid w:val="00961CD3"/>
    <w:rsid w:val="00961D3B"/>
    <w:rsid w:val="0096206A"/>
    <w:rsid w:val="0096296A"/>
    <w:rsid w:val="00962C7F"/>
    <w:rsid w:val="00962DB7"/>
    <w:rsid w:val="00962DC9"/>
    <w:rsid w:val="00963532"/>
    <w:rsid w:val="00963777"/>
    <w:rsid w:val="009637D9"/>
    <w:rsid w:val="00963992"/>
    <w:rsid w:val="00963FAA"/>
    <w:rsid w:val="00964428"/>
    <w:rsid w:val="00964442"/>
    <w:rsid w:val="00964863"/>
    <w:rsid w:val="009650AB"/>
    <w:rsid w:val="0096574E"/>
    <w:rsid w:val="00966C91"/>
    <w:rsid w:val="0096707C"/>
    <w:rsid w:val="009679DE"/>
    <w:rsid w:val="00970097"/>
    <w:rsid w:val="0097058C"/>
    <w:rsid w:val="00971212"/>
    <w:rsid w:val="009713A4"/>
    <w:rsid w:val="0097146D"/>
    <w:rsid w:val="0097149A"/>
    <w:rsid w:val="00972681"/>
    <w:rsid w:val="009728C7"/>
    <w:rsid w:val="0097305A"/>
    <w:rsid w:val="0097335B"/>
    <w:rsid w:val="0097475C"/>
    <w:rsid w:val="0097629C"/>
    <w:rsid w:val="009765BA"/>
    <w:rsid w:val="00977270"/>
    <w:rsid w:val="009774B5"/>
    <w:rsid w:val="00977572"/>
    <w:rsid w:val="00980188"/>
    <w:rsid w:val="0098047A"/>
    <w:rsid w:val="00980657"/>
    <w:rsid w:val="00980933"/>
    <w:rsid w:val="00981A07"/>
    <w:rsid w:val="00981B7D"/>
    <w:rsid w:val="0098289A"/>
    <w:rsid w:val="00982AC3"/>
    <w:rsid w:val="009836C4"/>
    <w:rsid w:val="0098412E"/>
    <w:rsid w:val="00984829"/>
    <w:rsid w:val="00984899"/>
    <w:rsid w:val="00984ACE"/>
    <w:rsid w:val="009856F9"/>
    <w:rsid w:val="0098591B"/>
    <w:rsid w:val="00985B41"/>
    <w:rsid w:val="00985C89"/>
    <w:rsid w:val="009865D4"/>
    <w:rsid w:val="009867CE"/>
    <w:rsid w:val="0098731D"/>
    <w:rsid w:val="00987A42"/>
    <w:rsid w:val="00987C3E"/>
    <w:rsid w:val="00990793"/>
    <w:rsid w:val="00991165"/>
    <w:rsid w:val="00991460"/>
    <w:rsid w:val="00991C74"/>
    <w:rsid w:val="00992457"/>
    <w:rsid w:val="00992838"/>
    <w:rsid w:val="00992D63"/>
    <w:rsid w:val="0099348D"/>
    <w:rsid w:val="009940CF"/>
    <w:rsid w:val="00994212"/>
    <w:rsid w:val="0099425F"/>
    <w:rsid w:val="00994798"/>
    <w:rsid w:val="00994E75"/>
    <w:rsid w:val="00995016"/>
    <w:rsid w:val="0099591D"/>
    <w:rsid w:val="00995B5D"/>
    <w:rsid w:val="00996355"/>
    <w:rsid w:val="009967A6"/>
    <w:rsid w:val="00997686"/>
    <w:rsid w:val="009A0000"/>
    <w:rsid w:val="009A00EF"/>
    <w:rsid w:val="009A0163"/>
    <w:rsid w:val="009A01CA"/>
    <w:rsid w:val="009A0B5F"/>
    <w:rsid w:val="009A0F84"/>
    <w:rsid w:val="009A10A5"/>
    <w:rsid w:val="009A11EC"/>
    <w:rsid w:val="009A1CDB"/>
    <w:rsid w:val="009A244E"/>
    <w:rsid w:val="009A2DA3"/>
    <w:rsid w:val="009A2FE4"/>
    <w:rsid w:val="009A3773"/>
    <w:rsid w:val="009A3B3F"/>
    <w:rsid w:val="009A3CB1"/>
    <w:rsid w:val="009A3D0B"/>
    <w:rsid w:val="009A3DC5"/>
    <w:rsid w:val="009A4AD7"/>
    <w:rsid w:val="009A4AE9"/>
    <w:rsid w:val="009A50C0"/>
    <w:rsid w:val="009A6F00"/>
    <w:rsid w:val="009A723C"/>
    <w:rsid w:val="009A7568"/>
    <w:rsid w:val="009A7C38"/>
    <w:rsid w:val="009A7D64"/>
    <w:rsid w:val="009B01DD"/>
    <w:rsid w:val="009B0607"/>
    <w:rsid w:val="009B0CB2"/>
    <w:rsid w:val="009B0E10"/>
    <w:rsid w:val="009B1020"/>
    <w:rsid w:val="009B11CC"/>
    <w:rsid w:val="009B120B"/>
    <w:rsid w:val="009B16BC"/>
    <w:rsid w:val="009B196C"/>
    <w:rsid w:val="009B1A51"/>
    <w:rsid w:val="009B21B7"/>
    <w:rsid w:val="009B21B9"/>
    <w:rsid w:val="009B2473"/>
    <w:rsid w:val="009B2765"/>
    <w:rsid w:val="009B27C8"/>
    <w:rsid w:val="009B2FBC"/>
    <w:rsid w:val="009B3171"/>
    <w:rsid w:val="009B31B0"/>
    <w:rsid w:val="009B33F2"/>
    <w:rsid w:val="009B4595"/>
    <w:rsid w:val="009B5407"/>
    <w:rsid w:val="009B54F0"/>
    <w:rsid w:val="009B5AE3"/>
    <w:rsid w:val="009B5D77"/>
    <w:rsid w:val="009B666F"/>
    <w:rsid w:val="009B6C53"/>
    <w:rsid w:val="009B744D"/>
    <w:rsid w:val="009B79AE"/>
    <w:rsid w:val="009C0051"/>
    <w:rsid w:val="009C02EB"/>
    <w:rsid w:val="009C0633"/>
    <w:rsid w:val="009C070B"/>
    <w:rsid w:val="009C0853"/>
    <w:rsid w:val="009C08B5"/>
    <w:rsid w:val="009C097C"/>
    <w:rsid w:val="009C0D40"/>
    <w:rsid w:val="009C14A8"/>
    <w:rsid w:val="009C14BC"/>
    <w:rsid w:val="009C19F9"/>
    <w:rsid w:val="009C1B5F"/>
    <w:rsid w:val="009C28C0"/>
    <w:rsid w:val="009C3557"/>
    <w:rsid w:val="009C5003"/>
    <w:rsid w:val="009C56EA"/>
    <w:rsid w:val="009C5F06"/>
    <w:rsid w:val="009C630B"/>
    <w:rsid w:val="009C6761"/>
    <w:rsid w:val="009C708C"/>
    <w:rsid w:val="009C70F6"/>
    <w:rsid w:val="009C734B"/>
    <w:rsid w:val="009C76A6"/>
    <w:rsid w:val="009C788E"/>
    <w:rsid w:val="009C7DC6"/>
    <w:rsid w:val="009D03E4"/>
    <w:rsid w:val="009D0D86"/>
    <w:rsid w:val="009D0FB6"/>
    <w:rsid w:val="009D160D"/>
    <w:rsid w:val="009D2463"/>
    <w:rsid w:val="009D2D10"/>
    <w:rsid w:val="009D416C"/>
    <w:rsid w:val="009D4A3D"/>
    <w:rsid w:val="009D6030"/>
    <w:rsid w:val="009D6235"/>
    <w:rsid w:val="009D6CE2"/>
    <w:rsid w:val="009D6DB6"/>
    <w:rsid w:val="009D73B1"/>
    <w:rsid w:val="009D78BF"/>
    <w:rsid w:val="009D7A81"/>
    <w:rsid w:val="009E12DF"/>
    <w:rsid w:val="009E152A"/>
    <w:rsid w:val="009E19CD"/>
    <w:rsid w:val="009E22EF"/>
    <w:rsid w:val="009E2516"/>
    <w:rsid w:val="009E2958"/>
    <w:rsid w:val="009E349F"/>
    <w:rsid w:val="009E38D7"/>
    <w:rsid w:val="009E3F67"/>
    <w:rsid w:val="009E4637"/>
    <w:rsid w:val="009E4CDE"/>
    <w:rsid w:val="009E5843"/>
    <w:rsid w:val="009E68D6"/>
    <w:rsid w:val="009E7416"/>
    <w:rsid w:val="009E77BB"/>
    <w:rsid w:val="009E7A3E"/>
    <w:rsid w:val="009E7B45"/>
    <w:rsid w:val="009E7D78"/>
    <w:rsid w:val="009F03BD"/>
    <w:rsid w:val="009F11FA"/>
    <w:rsid w:val="009F1207"/>
    <w:rsid w:val="009F167A"/>
    <w:rsid w:val="009F1F73"/>
    <w:rsid w:val="009F26EC"/>
    <w:rsid w:val="009F28F9"/>
    <w:rsid w:val="009F2A57"/>
    <w:rsid w:val="009F3009"/>
    <w:rsid w:val="009F3C55"/>
    <w:rsid w:val="009F4395"/>
    <w:rsid w:val="009F4C00"/>
    <w:rsid w:val="009F4FF2"/>
    <w:rsid w:val="009F5415"/>
    <w:rsid w:val="009F5BD0"/>
    <w:rsid w:val="009F5C0D"/>
    <w:rsid w:val="009F5F19"/>
    <w:rsid w:val="009F5F84"/>
    <w:rsid w:val="009F5FBF"/>
    <w:rsid w:val="009F61FF"/>
    <w:rsid w:val="009F6757"/>
    <w:rsid w:val="009F6BCF"/>
    <w:rsid w:val="009F710B"/>
    <w:rsid w:val="009F7269"/>
    <w:rsid w:val="009F75E1"/>
    <w:rsid w:val="009F7619"/>
    <w:rsid w:val="009F79B5"/>
    <w:rsid w:val="009F7BE6"/>
    <w:rsid w:val="00A00D42"/>
    <w:rsid w:val="00A01150"/>
    <w:rsid w:val="00A01F0E"/>
    <w:rsid w:val="00A026B9"/>
    <w:rsid w:val="00A02750"/>
    <w:rsid w:val="00A02968"/>
    <w:rsid w:val="00A0348A"/>
    <w:rsid w:val="00A042C5"/>
    <w:rsid w:val="00A04DEB"/>
    <w:rsid w:val="00A05C17"/>
    <w:rsid w:val="00A05C91"/>
    <w:rsid w:val="00A05D77"/>
    <w:rsid w:val="00A06073"/>
    <w:rsid w:val="00A061E0"/>
    <w:rsid w:val="00A064B1"/>
    <w:rsid w:val="00A06812"/>
    <w:rsid w:val="00A06B56"/>
    <w:rsid w:val="00A06CFF"/>
    <w:rsid w:val="00A06D05"/>
    <w:rsid w:val="00A06EB8"/>
    <w:rsid w:val="00A07539"/>
    <w:rsid w:val="00A07AAA"/>
    <w:rsid w:val="00A07B21"/>
    <w:rsid w:val="00A10C40"/>
    <w:rsid w:val="00A10E9D"/>
    <w:rsid w:val="00A12BB2"/>
    <w:rsid w:val="00A1354E"/>
    <w:rsid w:val="00A13E91"/>
    <w:rsid w:val="00A1415E"/>
    <w:rsid w:val="00A14FBD"/>
    <w:rsid w:val="00A15764"/>
    <w:rsid w:val="00A167D9"/>
    <w:rsid w:val="00A1681B"/>
    <w:rsid w:val="00A16875"/>
    <w:rsid w:val="00A16956"/>
    <w:rsid w:val="00A16B43"/>
    <w:rsid w:val="00A20364"/>
    <w:rsid w:val="00A20674"/>
    <w:rsid w:val="00A20EC1"/>
    <w:rsid w:val="00A23D14"/>
    <w:rsid w:val="00A24089"/>
    <w:rsid w:val="00A24170"/>
    <w:rsid w:val="00A2477E"/>
    <w:rsid w:val="00A24D6E"/>
    <w:rsid w:val="00A2591F"/>
    <w:rsid w:val="00A2622C"/>
    <w:rsid w:val="00A26B3C"/>
    <w:rsid w:val="00A26C33"/>
    <w:rsid w:val="00A26D9C"/>
    <w:rsid w:val="00A26DD1"/>
    <w:rsid w:val="00A275A3"/>
    <w:rsid w:val="00A27A98"/>
    <w:rsid w:val="00A27E01"/>
    <w:rsid w:val="00A306B6"/>
    <w:rsid w:val="00A306D1"/>
    <w:rsid w:val="00A31827"/>
    <w:rsid w:val="00A31FC6"/>
    <w:rsid w:val="00A3207E"/>
    <w:rsid w:val="00A32508"/>
    <w:rsid w:val="00A32D77"/>
    <w:rsid w:val="00A32E1F"/>
    <w:rsid w:val="00A337E1"/>
    <w:rsid w:val="00A33ABC"/>
    <w:rsid w:val="00A33E89"/>
    <w:rsid w:val="00A3408C"/>
    <w:rsid w:val="00A3422B"/>
    <w:rsid w:val="00A344B5"/>
    <w:rsid w:val="00A34FA3"/>
    <w:rsid w:val="00A36453"/>
    <w:rsid w:val="00A3657D"/>
    <w:rsid w:val="00A369AC"/>
    <w:rsid w:val="00A36BCC"/>
    <w:rsid w:val="00A3709C"/>
    <w:rsid w:val="00A377FF"/>
    <w:rsid w:val="00A37B3D"/>
    <w:rsid w:val="00A37D22"/>
    <w:rsid w:val="00A40B45"/>
    <w:rsid w:val="00A419A8"/>
    <w:rsid w:val="00A41C37"/>
    <w:rsid w:val="00A42168"/>
    <w:rsid w:val="00A423EC"/>
    <w:rsid w:val="00A426B8"/>
    <w:rsid w:val="00A426D1"/>
    <w:rsid w:val="00A4270E"/>
    <w:rsid w:val="00A42FFA"/>
    <w:rsid w:val="00A43334"/>
    <w:rsid w:val="00A43443"/>
    <w:rsid w:val="00A44AC8"/>
    <w:rsid w:val="00A456DF"/>
    <w:rsid w:val="00A4609E"/>
    <w:rsid w:val="00A46497"/>
    <w:rsid w:val="00A46ADE"/>
    <w:rsid w:val="00A46B95"/>
    <w:rsid w:val="00A46C76"/>
    <w:rsid w:val="00A46F99"/>
    <w:rsid w:val="00A47003"/>
    <w:rsid w:val="00A470D9"/>
    <w:rsid w:val="00A4726A"/>
    <w:rsid w:val="00A47FC1"/>
    <w:rsid w:val="00A5054A"/>
    <w:rsid w:val="00A50C05"/>
    <w:rsid w:val="00A510C8"/>
    <w:rsid w:val="00A52441"/>
    <w:rsid w:val="00A52823"/>
    <w:rsid w:val="00A530C8"/>
    <w:rsid w:val="00A55875"/>
    <w:rsid w:val="00A5607E"/>
    <w:rsid w:val="00A56E00"/>
    <w:rsid w:val="00A60180"/>
    <w:rsid w:val="00A60527"/>
    <w:rsid w:val="00A60C4F"/>
    <w:rsid w:val="00A61CE6"/>
    <w:rsid w:val="00A61F56"/>
    <w:rsid w:val="00A629BB"/>
    <w:rsid w:val="00A63474"/>
    <w:rsid w:val="00A6355B"/>
    <w:rsid w:val="00A63A5D"/>
    <w:rsid w:val="00A643F3"/>
    <w:rsid w:val="00A64625"/>
    <w:rsid w:val="00A65BC5"/>
    <w:rsid w:val="00A65E43"/>
    <w:rsid w:val="00A65F4F"/>
    <w:rsid w:val="00A661A5"/>
    <w:rsid w:val="00A66232"/>
    <w:rsid w:val="00A669CD"/>
    <w:rsid w:val="00A66FB4"/>
    <w:rsid w:val="00A67070"/>
    <w:rsid w:val="00A67386"/>
    <w:rsid w:val="00A67D8B"/>
    <w:rsid w:val="00A67DB5"/>
    <w:rsid w:val="00A67DD0"/>
    <w:rsid w:val="00A7100D"/>
    <w:rsid w:val="00A717F3"/>
    <w:rsid w:val="00A72059"/>
    <w:rsid w:val="00A721EC"/>
    <w:rsid w:val="00A730C6"/>
    <w:rsid w:val="00A73A9A"/>
    <w:rsid w:val="00A74137"/>
    <w:rsid w:val="00A7414E"/>
    <w:rsid w:val="00A745BB"/>
    <w:rsid w:val="00A74A45"/>
    <w:rsid w:val="00A74E4F"/>
    <w:rsid w:val="00A75F05"/>
    <w:rsid w:val="00A76A3E"/>
    <w:rsid w:val="00A76EE1"/>
    <w:rsid w:val="00A77B88"/>
    <w:rsid w:val="00A80791"/>
    <w:rsid w:val="00A80A86"/>
    <w:rsid w:val="00A81A40"/>
    <w:rsid w:val="00A81BB3"/>
    <w:rsid w:val="00A81E52"/>
    <w:rsid w:val="00A81EE8"/>
    <w:rsid w:val="00A82E9E"/>
    <w:rsid w:val="00A836C1"/>
    <w:rsid w:val="00A83ABC"/>
    <w:rsid w:val="00A83DF4"/>
    <w:rsid w:val="00A84591"/>
    <w:rsid w:val="00A84621"/>
    <w:rsid w:val="00A854A9"/>
    <w:rsid w:val="00A85B45"/>
    <w:rsid w:val="00A85D1A"/>
    <w:rsid w:val="00A85D6F"/>
    <w:rsid w:val="00A86954"/>
    <w:rsid w:val="00A87072"/>
    <w:rsid w:val="00A873A2"/>
    <w:rsid w:val="00A87583"/>
    <w:rsid w:val="00A8766D"/>
    <w:rsid w:val="00A876F7"/>
    <w:rsid w:val="00A8772B"/>
    <w:rsid w:val="00A87CA2"/>
    <w:rsid w:val="00A87D5D"/>
    <w:rsid w:val="00A87E7E"/>
    <w:rsid w:val="00A87FE5"/>
    <w:rsid w:val="00A912A0"/>
    <w:rsid w:val="00A912DE"/>
    <w:rsid w:val="00A914A7"/>
    <w:rsid w:val="00A91FEF"/>
    <w:rsid w:val="00A923AD"/>
    <w:rsid w:val="00A92655"/>
    <w:rsid w:val="00A92902"/>
    <w:rsid w:val="00A92AEC"/>
    <w:rsid w:val="00A92F9F"/>
    <w:rsid w:val="00A9353C"/>
    <w:rsid w:val="00A946C0"/>
    <w:rsid w:val="00A95288"/>
    <w:rsid w:val="00A95467"/>
    <w:rsid w:val="00A95CA6"/>
    <w:rsid w:val="00A95EED"/>
    <w:rsid w:val="00A95FF1"/>
    <w:rsid w:val="00A9647A"/>
    <w:rsid w:val="00A967AD"/>
    <w:rsid w:val="00A96B54"/>
    <w:rsid w:val="00A9712B"/>
    <w:rsid w:val="00A97B9B"/>
    <w:rsid w:val="00AA0202"/>
    <w:rsid w:val="00AA0806"/>
    <w:rsid w:val="00AA0DC2"/>
    <w:rsid w:val="00AA1516"/>
    <w:rsid w:val="00AA1742"/>
    <w:rsid w:val="00AA248A"/>
    <w:rsid w:val="00AA2BC9"/>
    <w:rsid w:val="00AA2FDC"/>
    <w:rsid w:val="00AA3841"/>
    <w:rsid w:val="00AA3B7E"/>
    <w:rsid w:val="00AA3BC7"/>
    <w:rsid w:val="00AA3BF9"/>
    <w:rsid w:val="00AA3E51"/>
    <w:rsid w:val="00AA3FC9"/>
    <w:rsid w:val="00AA45C7"/>
    <w:rsid w:val="00AA5455"/>
    <w:rsid w:val="00AA5647"/>
    <w:rsid w:val="00AA586F"/>
    <w:rsid w:val="00AA5886"/>
    <w:rsid w:val="00AA5C35"/>
    <w:rsid w:val="00AA5C3F"/>
    <w:rsid w:val="00AA62CA"/>
    <w:rsid w:val="00AA73A4"/>
    <w:rsid w:val="00AA76B7"/>
    <w:rsid w:val="00AA7E2D"/>
    <w:rsid w:val="00AB01B7"/>
    <w:rsid w:val="00AB0C4C"/>
    <w:rsid w:val="00AB0D7D"/>
    <w:rsid w:val="00AB1767"/>
    <w:rsid w:val="00AB199C"/>
    <w:rsid w:val="00AB1B48"/>
    <w:rsid w:val="00AB1D5B"/>
    <w:rsid w:val="00AB1ECE"/>
    <w:rsid w:val="00AB3146"/>
    <w:rsid w:val="00AB37C1"/>
    <w:rsid w:val="00AB3A81"/>
    <w:rsid w:val="00AB40AA"/>
    <w:rsid w:val="00AB455A"/>
    <w:rsid w:val="00AB463D"/>
    <w:rsid w:val="00AB473A"/>
    <w:rsid w:val="00AB4B0E"/>
    <w:rsid w:val="00AB5149"/>
    <w:rsid w:val="00AB51A8"/>
    <w:rsid w:val="00AB55AD"/>
    <w:rsid w:val="00AB5683"/>
    <w:rsid w:val="00AB5865"/>
    <w:rsid w:val="00AB5A20"/>
    <w:rsid w:val="00AB678B"/>
    <w:rsid w:val="00AB727E"/>
    <w:rsid w:val="00AB756C"/>
    <w:rsid w:val="00AC180B"/>
    <w:rsid w:val="00AC2572"/>
    <w:rsid w:val="00AC26EE"/>
    <w:rsid w:val="00AC31C4"/>
    <w:rsid w:val="00AC31D5"/>
    <w:rsid w:val="00AC34D7"/>
    <w:rsid w:val="00AC3546"/>
    <w:rsid w:val="00AC4E30"/>
    <w:rsid w:val="00AC5C2B"/>
    <w:rsid w:val="00AC6327"/>
    <w:rsid w:val="00AC6375"/>
    <w:rsid w:val="00AC6653"/>
    <w:rsid w:val="00AC6C7B"/>
    <w:rsid w:val="00AC6DED"/>
    <w:rsid w:val="00AC7053"/>
    <w:rsid w:val="00AD0A60"/>
    <w:rsid w:val="00AD164D"/>
    <w:rsid w:val="00AD1783"/>
    <w:rsid w:val="00AD18B8"/>
    <w:rsid w:val="00AD232E"/>
    <w:rsid w:val="00AD2F62"/>
    <w:rsid w:val="00AD3120"/>
    <w:rsid w:val="00AD3139"/>
    <w:rsid w:val="00AD3487"/>
    <w:rsid w:val="00AD3808"/>
    <w:rsid w:val="00AD3AFB"/>
    <w:rsid w:val="00AD4E61"/>
    <w:rsid w:val="00AD4F0D"/>
    <w:rsid w:val="00AD52D2"/>
    <w:rsid w:val="00AD5302"/>
    <w:rsid w:val="00AD5688"/>
    <w:rsid w:val="00AD59A1"/>
    <w:rsid w:val="00AD636B"/>
    <w:rsid w:val="00AD6B44"/>
    <w:rsid w:val="00AE0393"/>
    <w:rsid w:val="00AE053B"/>
    <w:rsid w:val="00AE062A"/>
    <w:rsid w:val="00AE0701"/>
    <w:rsid w:val="00AE0AA2"/>
    <w:rsid w:val="00AE0E91"/>
    <w:rsid w:val="00AE25A7"/>
    <w:rsid w:val="00AE2685"/>
    <w:rsid w:val="00AE2B55"/>
    <w:rsid w:val="00AE2BF4"/>
    <w:rsid w:val="00AE348A"/>
    <w:rsid w:val="00AE4AD0"/>
    <w:rsid w:val="00AE50DF"/>
    <w:rsid w:val="00AE6168"/>
    <w:rsid w:val="00AE6B61"/>
    <w:rsid w:val="00AE7E8D"/>
    <w:rsid w:val="00AF0326"/>
    <w:rsid w:val="00AF04AA"/>
    <w:rsid w:val="00AF07D1"/>
    <w:rsid w:val="00AF0C1B"/>
    <w:rsid w:val="00AF0EC5"/>
    <w:rsid w:val="00AF1A7E"/>
    <w:rsid w:val="00AF245C"/>
    <w:rsid w:val="00AF2493"/>
    <w:rsid w:val="00AF313C"/>
    <w:rsid w:val="00AF386B"/>
    <w:rsid w:val="00AF401B"/>
    <w:rsid w:val="00AF436E"/>
    <w:rsid w:val="00AF4B5D"/>
    <w:rsid w:val="00AF4B77"/>
    <w:rsid w:val="00AF4CB6"/>
    <w:rsid w:val="00AF4E09"/>
    <w:rsid w:val="00AF5700"/>
    <w:rsid w:val="00AF570D"/>
    <w:rsid w:val="00AF599D"/>
    <w:rsid w:val="00AF65C2"/>
    <w:rsid w:val="00AF6862"/>
    <w:rsid w:val="00AF6FC5"/>
    <w:rsid w:val="00AF70CB"/>
    <w:rsid w:val="00B01074"/>
    <w:rsid w:val="00B01B44"/>
    <w:rsid w:val="00B02B39"/>
    <w:rsid w:val="00B03541"/>
    <w:rsid w:val="00B03D70"/>
    <w:rsid w:val="00B03DAA"/>
    <w:rsid w:val="00B04459"/>
    <w:rsid w:val="00B0542C"/>
    <w:rsid w:val="00B054FB"/>
    <w:rsid w:val="00B05A6F"/>
    <w:rsid w:val="00B0620E"/>
    <w:rsid w:val="00B06486"/>
    <w:rsid w:val="00B07D98"/>
    <w:rsid w:val="00B1061C"/>
    <w:rsid w:val="00B11892"/>
    <w:rsid w:val="00B11C28"/>
    <w:rsid w:val="00B12118"/>
    <w:rsid w:val="00B12382"/>
    <w:rsid w:val="00B12C69"/>
    <w:rsid w:val="00B12E5A"/>
    <w:rsid w:val="00B13406"/>
    <w:rsid w:val="00B1356D"/>
    <w:rsid w:val="00B13E5C"/>
    <w:rsid w:val="00B1489F"/>
    <w:rsid w:val="00B14D76"/>
    <w:rsid w:val="00B16124"/>
    <w:rsid w:val="00B1687A"/>
    <w:rsid w:val="00B1721A"/>
    <w:rsid w:val="00B17C3C"/>
    <w:rsid w:val="00B200AD"/>
    <w:rsid w:val="00B20972"/>
    <w:rsid w:val="00B20D4A"/>
    <w:rsid w:val="00B20F5E"/>
    <w:rsid w:val="00B2128A"/>
    <w:rsid w:val="00B21F26"/>
    <w:rsid w:val="00B22EFA"/>
    <w:rsid w:val="00B23634"/>
    <w:rsid w:val="00B243A5"/>
    <w:rsid w:val="00B24714"/>
    <w:rsid w:val="00B2516B"/>
    <w:rsid w:val="00B25255"/>
    <w:rsid w:val="00B25497"/>
    <w:rsid w:val="00B25560"/>
    <w:rsid w:val="00B264E6"/>
    <w:rsid w:val="00B26616"/>
    <w:rsid w:val="00B2672E"/>
    <w:rsid w:val="00B27CAA"/>
    <w:rsid w:val="00B33879"/>
    <w:rsid w:val="00B33B09"/>
    <w:rsid w:val="00B34324"/>
    <w:rsid w:val="00B34EB0"/>
    <w:rsid w:val="00B355AD"/>
    <w:rsid w:val="00B3598A"/>
    <w:rsid w:val="00B35F8D"/>
    <w:rsid w:val="00B3608A"/>
    <w:rsid w:val="00B36542"/>
    <w:rsid w:val="00B366F4"/>
    <w:rsid w:val="00B36787"/>
    <w:rsid w:val="00B36FBE"/>
    <w:rsid w:val="00B370DC"/>
    <w:rsid w:val="00B374B2"/>
    <w:rsid w:val="00B37F8A"/>
    <w:rsid w:val="00B40AC5"/>
    <w:rsid w:val="00B40B2A"/>
    <w:rsid w:val="00B40C4C"/>
    <w:rsid w:val="00B417E6"/>
    <w:rsid w:val="00B41F19"/>
    <w:rsid w:val="00B41F68"/>
    <w:rsid w:val="00B42185"/>
    <w:rsid w:val="00B424C9"/>
    <w:rsid w:val="00B42BC0"/>
    <w:rsid w:val="00B42EFF"/>
    <w:rsid w:val="00B4337E"/>
    <w:rsid w:val="00B43877"/>
    <w:rsid w:val="00B43C08"/>
    <w:rsid w:val="00B43DF8"/>
    <w:rsid w:val="00B45005"/>
    <w:rsid w:val="00B45D1D"/>
    <w:rsid w:val="00B46093"/>
    <w:rsid w:val="00B46900"/>
    <w:rsid w:val="00B46E46"/>
    <w:rsid w:val="00B47436"/>
    <w:rsid w:val="00B475B0"/>
    <w:rsid w:val="00B47D52"/>
    <w:rsid w:val="00B47EE8"/>
    <w:rsid w:val="00B50783"/>
    <w:rsid w:val="00B5084B"/>
    <w:rsid w:val="00B50BDC"/>
    <w:rsid w:val="00B50ED0"/>
    <w:rsid w:val="00B513B8"/>
    <w:rsid w:val="00B51D6B"/>
    <w:rsid w:val="00B52076"/>
    <w:rsid w:val="00B52F08"/>
    <w:rsid w:val="00B530BB"/>
    <w:rsid w:val="00B53110"/>
    <w:rsid w:val="00B53233"/>
    <w:rsid w:val="00B54126"/>
    <w:rsid w:val="00B54D48"/>
    <w:rsid w:val="00B550D1"/>
    <w:rsid w:val="00B56BA5"/>
    <w:rsid w:val="00B56DE1"/>
    <w:rsid w:val="00B56F0D"/>
    <w:rsid w:val="00B56FF8"/>
    <w:rsid w:val="00B5707A"/>
    <w:rsid w:val="00B5751F"/>
    <w:rsid w:val="00B576A9"/>
    <w:rsid w:val="00B57B49"/>
    <w:rsid w:val="00B57F95"/>
    <w:rsid w:val="00B6040D"/>
    <w:rsid w:val="00B60508"/>
    <w:rsid w:val="00B60EF4"/>
    <w:rsid w:val="00B61AC6"/>
    <w:rsid w:val="00B61FFC"/>
    <w:rsid w:val="00B6281E"/>
    <w:rsid w:val="00B62DDC"/>
    <w:rsid w:val="00B62FEC"/>
    <w:rsid w:val="00B63B38"/>
    <w:rsid w:val="00B64927"/>
    <w:rsid w:val="00B64A23"/>
    <w:rsid w:val="00B64C73"/>
    <w:rsid w:val="00B64F42"/>
    <w:rsid w:val="00B65624"/>
    <w:rsid w:val="00B657DB"/>
    <w:rsid w:val="00B65C8C"/>
    <w:rsid w:val="00B66E34"/>
    <w:rsid w:val="00B67245"/>
    <w:rsid w:val="00B67290"/>
    <w:rsid w:val="00B675CF"/>
    <w:rsid w:val="00B679A1"/>
    <w:rsid w:val="00B702D7"/>
    <w:rsid w:val="00B70A99"/>
    <w:rsid w:val="00B70E00"/>
    <w:rsid w:val="00B718A1"/>
    <w:rsid w:val="00B718E9"/>
    <w:rsid w:val="00B71A19"/>
    <w:rsid w:val="00B72F01"/>
    <w:rsid w:val="00B73606"/>
    <w:rsid w:val="00B73AFF"/>
    <w:rsid w:val="00B742EE"/>
    <w:rsid w:val="00B74763"/>
    <w:rsid w:val="00B74F0F"/>
    <w:rsid w:val="00B757DE"/>
    <w:rsid w:val="00B75BB5"/>
    <w:rsid w:val="00B7644A"/>
    <w:rsid w:val="00B771F4"/>
    <w:rsid w:val="00B7749A"/>
    <w:rsid w:val="00B778CB"/>
    <w:rsid w:val="00B80943"/>
    <w:rsid w:val="00B80A70"/>
    <w:rsid w:val="00B80E2C"/>
    <w:rsid w:val="00B814FB"/>
    <w:rsid w:val="00B819AD"/>
    <w:rsid w:val="00B81E75"/>
    <w:rsid w:val="00B8215D"/>
    <w:rsid w:val="00B832F2"/>
    <w:rsid w:val="00B8410C"/>
    <w:rsid w:val="00B84321"/>
    <w:rsid w:val="00B8457E"/>
    <w:rsid w:val="00B84DF8"/>
    <w:rsid w:val="00B8539D"/>
    <w:rsid w:val="00B859E6"/>
    <w:rsid w:val="00B85DC8"/>
    <w:rsid w:val="00B85EC8"/>
    <w:rsid w:val="00B86B9B"/>
    <w:rsid w:val="00B9052C"/>
    <w:rsid w:val="00B9198F"/>
    <w:rsid w:val="00B91A47"/>
    <w:rsid w:val="00B91CFF"/>
    <w:rsid w:val="00B91E82"/>
    <w:rsid w:val="00B93780"/>
    <w:rsid w:val="00B93E19"/>
    <w:rsid w:val="00B9400C"/>
    <w:rsid w:val="00B9417F"/>
    <w:rsid w:val="00B94E5D"/>
    <w:rsid w:val="00B95645"/>
    <w:rsid w:val="00B95AE9"/>
    <w:rsid w:val="00B96CB0"/>
    <w:rsid w:val="00B976B4"/>
    <w:rsid w:val="00B97771"/>
    <w:rsid w:val="00B97D98"/>
    <w:rsid w:val="00BA04EF"/>
    <w:rsid w:val="00BA07C8"/>
    <w:rsid w:val="00BA1FA6"/>
    <w:rsid w:val="00BA244D"/>
    <w:rsid w:val="00BA2736"/>
    <w:rsid w:val="00BA2C59"/>
    <w:rsid w:val="00BA4333"/>
    <w:rsid w:val="00BA48AC"/>
    <w:rsid w:val="00BA4CE1"/>
    <w:rsid w:val="00BA5153"/>
    <w:rsid w:val="00BA5E1C"/>
    <w:rsid w:val="00BA6003"/>
    <w:rsid w:val="00BA6220"/>
    <w:rsid w:val="00BA6387"/>
    <w:rsid w:val="00BA642E"/>
    <w:rsid w:val="00BA65F8"/>
    <w:rsid w:val="00BA67F1"/>
    <w:rsid w:val="00BA70D0"/>
    <w:rsid w:val="00BB01D6"/>
    <w:rsid w:val="00BB032F"/>
    <w:rsid w:val="00BB100A"/>
    <w:rsid w:val="00BB19C9"/>
    <w:rsid w:val="00BB2115"/>
    <w:rsid w:val="00BB214B"/>
    <w:rsid w:val="00BB3A8D"/>
    <w:rsid w:val="00BB43F7"/>
    <w:rsid w:val="00BB4641"/>
    <w:rsid w:val="00BB468D"/>
    <w:rsid w:val="00BB4809"/>
    <w:rsid w:val="00BB4AB7"/>
    <w:rsid w:val="00BB4BBB"/>
    <w:rsid w:val="00BB5D6F"/>
    <w:rsid w:val="00BB5FCB"/>
    <w:rsid w:val="00BB6087"/>
    <w:rsid w:val="00BB6BE1"/>
    <w:rsid w:val="00BB70CC"/>
    <w:rsid w:val="00BC16CE"/>
    <w:rsid w:val="00BC1969"/>
    <w:rsid w:val="00BC3772"/>
    <w:rsid w:val="00BC3B2B"/>
    <w:rsid w:val="00BC4548"/>
    <w:rsid w:val="00BC4D97"/>
    <w:rsid w:val="00BC58FB"/>
    <w:rsid w:val="00BC5B31"/>
    <w:rsid w:val="00BC5F6E"/>
    <w:rsid w:val="00BC6123"/>
    <w:rsid w:val="00BC68C8"/>
    <w:rsid w:val="00BC73A4"/>
    <w:rsid w:val="00BC73DC"/>
    <w:rsid w:val="00BC7579"/>
    <w:rsid w:val="00BD0900"/>
    <w:rsid w:val="00BD09B5"/>
    <w:rsid w:val="00BD1027"/>
    <w:rsid w:val="00BD1066"/>
    <w:rsid w:val="00BD25DC"/>
    <w:rsid w:val="00BD2699"/>
    <w:rsid w:val="00BD2803"/>
    <w:rsid w:val="00BD2A30"/>
    <w:rsid w:val="00BD2A52"/>
    <w:rsid w:val="00BD2D40"/>
    <w:rsid w:val="00BD3A5E"/>
    <w:rsid w:val="00BD43D3"/>
    <w:rsid w:val="00BD49DD"/>
    <w:rsid w:val="00BD4C8C"/>
    <w:rsid w:val="00BD5682"/>
    <w:rsid w:val="00BD5830"/>
    <w:rsid w:val="00BD5DAA"/>
    <w:rsid w:val="00BD6423"/>
    <w:rsid w:val="00BD754D"/>
    <w:rsid w:val="00BD795A"/>
    <w:rsid w:val="00BD7CD8"/>
    <w:rsid w:val="00BE0440"/>
    <w:rsid w:val="00BE0914"/>
    <w:rsid w:val="00BE23C6"/>
    <w:rsid w:val="00BE2418"/>
    <w:rsid w:val="00BE26B7"/>
    <w:rsid w:val="00BE2E34"/>
    <w:rsid w:val="00BE334F"/>
    <w:rsid w:val="00BE3803"/>
    <w:rsid w:val="00BE3DEF"/>
    <w:rsid w:val="00BE43C3"/>
    <w:rsid w:val="00BE4AE7"/>
    <w:rsid w:val="00BE51BE"/>
    <w:rsid w:val="00BE59F4"/>
    <w:rsid w:val="00BE6429"/>
    <w:rsid w:val="00BE679C"/>
    <w:rsid w:val="00BE6BBD"/>
    <w:rsid w:val="00BE6E10"/>
    <w:rsid w:val="00BE6FE4"/>
    <w:rsid w:val="00BE7C53"/>
    <w:rsid w:val="00BF0BDB"/>
    <w:rsid w:val="00BF0E42"/>
    <w:rsid w:val="00BF1159"/>
    <w:rsid w:val="00BF11A7"/>
    <w:rsid w:val="00BF1930"/>
    <w:rsid w:val="00BF1ABB"/>
    <w:rsid w:val="00BF1AEB"/>
    <w:rsid w:val="00BF1D91"/>
    <w:rsid w:val="00BF1E48"/>
    <w:rsid w:val="00BF2580"/>
    <w:rsid w:val="00BF2831"/>
    <w:rsid w:val="00BF3267"/>
    <w:rsid w:val="00BF331E"/>
    <w:rsid w:val="00BF3A62"/>
    <w:rsid w:val="00BF3CA0"/>
    <w:rsid w:val="00BF3E2D"/>
    <w:rsid w:val="00BF3EB0"/>
    <w:rsid w:val="00BF4FD3"/>
    <w:rsid w:val="00BF52BB"/>
    <w:rsid w:val="00BF5393"/>
    <w:rsid w:val="00BF551E"/>
    <w:rsid w:val="00BF55A5"/>
    <w:rsid w:val="00BF57A6"/>
    <w:rsid w:val="00BF5BD9"/>
    <w:rsid w:val="00BF7E12"/>
    <w:rsid w:val="00C0019A"/>
    <w:rsid w:val="00C00D96"/>
    <w:rsid w:val="00C00E73"/>
    <w:rsid w:val="00C0136B"/>
    <w:rsid w:val="00C015E9"/>
    <w:rsid w:val="00C0198C"/>
    <w:rsid w:val="00C01BB0"/>
    <w:rsid w:val="00C02B4B"/>
    <w:rsid w:val="00C02D71"/>
    <w:rsid w:val="00C035E7"/>
    <w:rsid w:val="00C040AF"/>
    <w:rsid w:val="00C045ED"/>
    <w:rsid w:val="00C04DDB"/>
    <w:rsid w:val="00C05191"/>
    <w:rsid w:val="00C0565E"/>
    <w:rsid w:val="00C05863"/>
    <w:rsid w:val="00C05E77"/>
    <w:rsid w:val="00C070A8"/>
    <w:rsid w:val="00C071DF"/>
    <w:rsid w:val="00C07970"/>
    <w:rsid w:val="00C10097"/>
    <w:rsid w:val="00C1045E"/>
    <w:rsid w:val="00C10EA8"/>
    <w:rsid w:val="00C1108E"/>
    <w:rsid w:val="00C11265"/>
    <w:rsid w:val="00C1236B"/>
    <w:rsid w:val="00C132A0"/>
    <w:rsid w:val="00C13376"/>
    <w:rsid w:val="00C13AD5"/>
    <w:rsid w:val="00C143B3"/>
    <w:rsid w:val="00C1455E"/>
    <w:rsid w:val="00C14E1C"/>
    <w:rsid w:val="00C15580"/>
    <w:rsid w:val="00C15CF7"/>
    <w:rsid w:val="00C167E6"/>
    <w:rsid w:val="00C17805"/>
    <w:rsid w:val="00C179EE"/>
    <w:rsid w:val="00C2089B"/>
    <w:rsid w:val="00C20A88"/>
    <w:rsid w:val="00C20BA6"/>
    <w:rsid w:val="00C20C89"/>
    <w:rsid w:val="00C20D4E"/>
    <w:rsid w:val="00C21A24"/>
    <w:rsid w:val="00C21A91"/>
    <w:rsid w:val="00C22A91"/>
    <w:rsid w:val="00C24230"/>
    <w:rsid w:val="00C243E1"/>
    <w:rsid w:val="00C2469B"/>
    <w:rsid w:val="00C25586"/>
    <w:rsid w:val="00C256D6"/>
    <w:rsid w:val="00C25918"/>
    <w:rsid w:val="00C25D07"/>
    <w:rsid w:val="00C25D4F"/>
    <w:rsid w:val="00C26A41"/>
    <w:rsid w:val="00C27639"/>
    <w:rsid w:val="00C2793E"/>
    <w:rsid w:val="00C27C7A"/>
    <w:rsid w:val="00C27C8B"/>
    <w:rsid w:val="00C27E3D"/>
    <w:rsid w:val="00C3069C"/>
    <w:rsid w:val="00C30758"/>
    <w:rsid w:val="00C309A1"/>
    <w:rsid w:val="00C30C02"/>
    <w:rsid w:val="00C3166B"/>
    <w:rsid w:val="00C31D89"/>
    <w:rsid w:val="00C31ECD"/>
    <w:rsid w:val="00C322EC"/>
    <w:rsid w:val="00C33365"/>
    <w:rsid w:val="00C34F6E"/>
    <w:rsid w:val="00C35120"/>
    <w:rsid w:val="00C35242"/>
    <w:rsid w:val="00C35381"/>
    <w:rsid w:val="00C3552C"/>
    <w:rsid w:val="00C35AC4"/>
    <w:rsid w:val="00C35E38"/>
    <w:rsid w:val="00C35FBE"/>
    <w:rsid w:val="00C36260"/>
    <w:rsid w:val="00C3646E"/>
    <w:rsid w:val="00C36AEB"/>
    <w:rsid w:val="00C36F2C"/>
    <w:rsid w:val="00C37048"/>
    <w:rsid w:val="00C37E70"/>
    <w:rsid w:val="00C401DA"/>
    <w:rsid w:val="00C40935"/>
    <w:rsid w:val="00C40A6F"/>
    <w:rsid w:val="00C40CAF"/>
    <w:rsid w:val="00C40F71"/>
    <w:rsid w:val="00C4139D"/>
    <w:rsid w:val="00C41604"/>
    <w:rsid w:val="00C41B9F"/>
    <w:rsid w:val="00C41E1B"/>
    <w:rsid w:val="00C42932"/>
    <w:rsid w:val="00C42974"/>
    <w:rsid w:val="00C4297B"/>
    <w:rsid w:val="00C42EC7"/>
    <w:rsid w:val="00C432A2"/>
    <w:rsid w:val="00C437FC"/>
    <w:rsid w:val="00C43D30"/>
    <w:rsid w:val="00C441B9"/>
    <w:rsid w:val="00C44C00"/>
    <w:rsid w:val="00C44F29"/>
    <w:rsid w:val="00C452C9"/>
    <w:rsid w:val="00C456BE"/>
    <w:rsid w:val="00C45766"/>
    <w:rsid w:val="00C45B60"/>
    <w:rsid w:val="00C45FC2"/>
    <w:rsid w:val="00C46278"/>
    <w:rsid w:val="00C46331"/>
    <w:rsid w:val="00C46639"/>
    <w:rsid w:val="00C46641"/>
    <w:rsid w:val="00C4679A"/>
    <w:rsid w:val="00C4693F"/>
    <w:rsid w:val="00C46FDE"/>
    <w:rsid w:val="00C47854"/>
    <w:rsid w:val="00C47BB2"/>
    <w:rsid w:val="00C500A9"/>
    <w:rsid w:val="00C502DF"/>
    <w:rsid w:val="00C5132E"/>
    <w:rsid w:val="00C516C6"/>
    <w:rsid w:val="00C51FE1"/>
    <w:rsid w:val="00C5275A"/>
    <w:rsid w:val="00C52D7B"/>
    <w:rsid w:val="00C52F25"/>
    <w:rsid w:val="00C53C8F"/>
    <w:rsid w:val="00C53F41"/>
    <w:rsid w:val="00C54590"/>
    <w:rsid w:val="00C549B4"/>
    <w:rsid w:val="00C54B13"/>
    <w:rsid w:val="00C5546B"/>
    <w:rsid w:val="00C55DD8"/>
    <w:rsid w:val="00C5635A"/>
    <w:rsid w:val="00C566F9"/>
    <w:rsid w:val="00C56AFC"/>
    <w:rsid w:val="00C573C6"/>
    <w:rsid w:val="00C5743B"/>
    <w:rsid w:val="00C577B6"/>
    <w:rsid w:val="00C57B01"/>
    <w:rsid w:val="00C57BBD"/>
    <w:rsid w:val="00C60631"/>
    <w:rsid w:val="00C60A94"/>
    <w:rsid w:val="00C610A9"/>
    <w:rsid w:val="00C6255A"/>
    <w:rsid w:val="00C63129"/>
    <w:rsid w:val="00C63166"/>
    <w:rsid w:val="00C63707"/>
    <w:rsid w:val="00C63710"/>
    <w:rsid w:val="00C63BE3"/>
    <w:rsid w:val="00C64EB4"/>
    <w:rsid w:val="00C6569B"/>
    <w:rsid w:val="00C65B2A"/>
    <w:rsid w:val="00C65CD2"/>
    <w:rsid w:val="00C66405"/>
    <w:rsid w:val="00C66487"/>
    <w:rsid w:val="00C66DC5"/>
    <w:rsid w:val="00C6735F"/>
    <w:rsid w:val="00C67FF3"/>
    <w:rsid w:val="00C702AF"/>
    <w:rsid w:val="00C715A3"/>
    <w:rsid w:val="00C71B98"/>
    <w:rsid w:val="00C71E4C"/>
    <w:rsid w:val="00C7222F"/>
    <w:rsid w:val="00C724F5"/>
    <w:rsid w:val="00C7277A"/>
    <w:rsid w:val="00C73594"/>
    <w:rsid w:val="00C74CDF"/>
    <w:rsid w:val="00C75891"/>
    <w:rsid w:val="00C75CAE"/>
    <w:rsid w:val="00C7648A"/>
    <w:rsid w:val="00C7692C"/>
    <w:rsid w:val="00C76A4E"/>
    <w:rsid w:val="00C76F52"/>
    <w:rsid w:val="00C772EA"/>
    <w:rsid w:val="00C77321"/>
    <w:rsid w:val="00C776B5"/>
    <w:rsid w:val="00C7783A"/>
    <w:rsid w:val="00C801AC"/>
    <w:rsid w:val="00C80492"/>
    <w:rsid w:val="00C811F8"/>
    <w:rsid w:val="00C8141B"/>
    <w:rsid w:val="00C8169A"/>
    <w:rsid w:val="00C81C1A"/>
    <w:rsid w:val="00C81FE5"/>
    <w:rsid w:val="00C82667"/>
    <w:rsid w:val="00C82B42"/>
    <w:rsid w:val="00C82FD1"/>
    <w:rsid w:val="00C8304E"/>
    <w:rsid w:val="00C83792"/>
    <w:rsid w:val="00C83A7D"/>
    <w:rsid w:val="00C83E2F"/>
    <w:rsid w:val="00C846E3"/>
    <w:rsid w:val="00C84B78"/>
    <w:rsid w:val="00C84B9F"/>
    <w:rsid w:val="00C84F43"/>
    <w:rsid w:val="00C85CCA"/>
    <w:rsid w:val="00C868FA"/>
    <w:rsid w:val="00C86ADD"/>
    <w:rsid w:val="00C87BC7"/>
    <w:rsid w:val="00C87F0D"/>
    <w:rsid w:val="00C91642"/>
    <w:rsid w:val="00C91B36"/>
    <w:rsid w:val="00C91D0E"/>
    <w:rsid w:val="00C92028"/>
    <w:rsid w:val="00C92285"/>
    <w:rsid w:val="00C926F5"/>
    <w:rsid w:val="00C93A97"/>
    <w:rsid w:val="00C93E4E"/>
    <w:rsid w:val="00C93FD2"/>
    <w:rsid w:val="00C94669"/>
    <w:rsid w:val="00C94CFE"/>
    <w:rsid w:val="00C94D39"/>
    <w:rsid w:val="00C95148"/>
    <w:rsid w:val="00C955E1"/>
    <w:rsid w:val="00C95848"/>
    <w:rsid w:val="00C95B99"/>
    <w:rsid w:val="00C96BB0"/>
    <w:rsid w:val="00C9792A"/>
    <w:rsid w:val="00CA0345"/>
    <w:rsid w:val="00CA17FE"/>
    <w:rsid w:val="00CA1922"/>
    <w:rsid w:val="00CA1B76"/>
    <w:rsid w:val="00CA1D0A"/>
    <w:rsid w:val="00CA1E70"/>
    <w:rsid w:val="00CA21E2"/>
    <w:rsid w:val="00CA2E5C"/>
    <w:rsid w:val="00CA483B"/>
    <w:rsid w:val="00CA4889"/>
    <w:rsid w:val="00CA4BAB"/>
    <w:rsid w:val="00CA5155"/>
    <w:rsid w:val="00CA5412"/>
    <w:rsid w:val="00CA55F5"/>
    <w:rsid w:val="00CA5CA1"/>
    <w:rsid w:val="00CA5E31"/>
    <w:rsid w:val="00CA6A89"/>
    <w:rsid w:val="00CA6C0C"/>
    <w:rsid w:val="00CA6DE7"/>
    <w:rsid w:val="00CA6FCC"/>
    <w:rsid w:val="00CA7398"/>
    <w:rsid w:val="00CA7757"/>
    <w:rsid w:val="00CA79CE"/>
    <w:rsid w:val="00CB0069"/>
    <w:rsid w:val="00CB08CD"/>
    <w:rsid w:val="00CB0AF9"/>
    <w:rsid w:val="00CB194A"/>
    <w:rsid w:val="00CB19A1"/>
    <w:rsid w:val="00CB1EFB"/>
    <w:rsid w:val="00CB20A7"/>
    <w:rsid w:val="00CB2C26"/>
    <w:rsid w:val="00CB3234"/>
    <w:rsid w:val="00CB3253"/>
    <w:rsid w:val="00CB3A78"/>
    <w:rsid w:val="00CB3CE0"/>
    <w:rsid w:val="00CB3FE6"/>
    <w:rsid w:val="00CB519C"/>
    <w:rsid w:val="00CB5A59"/>
    <w:rsid w:val="00CB63B5"/>
    <w:rsid w:val="00CB759B"/>
    <w:rsid w:val="00CB79D8"/>
    <w:rsid w:val="00CC02BC"/>
    <w:rsid w:val="00CC0662"/>
    <w:rsid w:val="00CC06BB"/>
    <w:rsid w:val="00CC06D1"/>
    <w:rsid w:val="00CC143D"/>
    <w:rsid w:val="00CC21F3"/>
    <w:rsid w:val="00CC22E2"/>
    <w:rsid w:val="00CC2BDB"/>
    <w:rsid w:val="00CC305F"/>
    <w:rsid w:val="00CC3720"/>
    <w:rsid w:val="00CC3FEA"/>
    <w:rsid w:val="00CC5175"/>
    <w:rsid w:val="00CC62D0"/>
    <w:rsid w:val="00CC6B73"/>
    <w:rsid w:val="00CC6BF5"/>
    <w:rsid w:val="00CC7B56"/>
    <w:rsid w:val="00CC7CCA"/>
    <w:rsid w:val="00CC7E5C"/>
    <w:rsid w:val="00CD0535"/>
    <w:rsid w:val="00CD102F"/>
    <w:rsid w:val="00CD1102"/>
    <w:rsid w:val="00CD18A8"/>
    <w:rsid w:val="00CD1F18"/>
    <w:rsid w:val="00CD2037"/>
    <w:rsid w:val="00CD2B33"/>
    <w:rsid w:val="00CD2D11"/>
    <w:rsid w:val="00CD2F73"/>
    <w:rsid w:val="00CD37A8"/>
    <w:rsid w:val="00CD389E"/>
    <w:rsid w:val="00CD3B33"/>
    <w:rsid w:val="00CD401A"/>
    <w:rsid w:val="00CD41F8"/>
    <w:rsid w:val="00CD4F55"/>
    <w:rsid w:val="00CD5340"/>
    <w:rsid w:val="00CD5BA4"/>
    <w:rsid w:val="00CD67A0"/>
    <w:rsid w:val="00CD6E99"/>
    <w:rsid w:val="00CD71C2"/>
    <w:rsid w:val="00CD732F"/>
    <w:rsid w:val="00CD74F3"/>
    <w:rsid w:val="00CD755A"/>
    <w:rsid w:val="00CD7CB3"/>
    <w:rsid w:val="00CD7CB4"/>
    <w:rsid w:val="00CE04C8"/>
    <w:rsid w:val="00CE0645"/>
    <w:rsid w:val="00CE0A1F"/>
    <w:rsid w:val="00CE0A76"/>
    <w:rsid w:val="00CE0BFB"/>
    <w:rsid w:val="00CE1927"/>
    <w:rsid w:val="00CE1AB0"/>
    <w:rsid w:val="00CE1FDB"/>
    <w:rsid w:val="00CE23F6"/>
    <w:rsid w:val="00CE25C0"/>
    <w:rsid w:val="00CE2889"/>
    <w:rsid w:val="00CE2D89"/>
    <w:rsid w:val="00CE396C"/>
    <w:rsid w:val="00CE3E19"/>
    <w:rsid w:val="00CE48C4"/>
    <w:rsid w:val="00CE490D"/>
    <w:rsid w:val="00CE5416"/>
    <w:rsid w:val="00CE579F"/>
    <w:rsid w:val="00CE5D87"/>
    <w:rsid w:val="00CE72D2"/>
    <w:rsid w:val="00CE77EE"/>
    <w:rsid w:val="00CF05FA"/>
    <w:rsid w:val="00CF06F7"/>
    <w:rsid w:val="00CF086D"/>
    <w:rsid w:val="00CF1A39"/>
    <w:rsid w:val="00CF1F95"/>
    <w:rsid w:val="00CF2799"/>
    <w:rsid w:val="00CF2DE7"/>
    <w:rsid w:val="00CF418C"/>
    <w:rsid w:val="00CF44D5"/>
    <w:rsid w:val="00CF47CC"/>
    <w:rsid w:val="00CF5CBA"/>
    <w:rsid w:val="00CF70C6"/>
    <w:rsid w:val="00CF7BFA"/>
    <w:rsid w:val="00D0081A"/>
    <w:rsid w:val="00D011CE"/>
    <w:rsid w:val="00D012E6"/>
    <w:rsid w:val="00D016B8"/>
    <w:rsid w:val="00D0170B"/>
    <w:rsid w:val="00D01A7D"/>
    <w:rsid w:val="00D02479"/>
    <w:rsid w:val="00D02B45"/>
    <w:rsid w:val="00D030B1"/>
    <w:rsid w:val="00D033EE"/>
    <w:rsid w:val="00D03F0C"/>
    <w:rsid w:val="00D0431B"/>
    <w:rsid w:val="00D04CFC"/>
    <w:rsid w:val="00D05A8A"/>
    <w:rsid w:val="00D05FE5"/>
    <w:rsid w:val="00D061BE"/>
    <w:rsid w:val="00D0630E"/>
    <w:rsid w:val="00D06594"/>
    <w:rsid w:val="00D06F55"/>
    <w:rsid w:val="00D06FB5"/>
    <w:rsid w:val="00D070E7"/>
    <w:rsid w:val="00D076E3"/>
    <w:rsid w:val="00D0773C"/>
    <w:rsid w:val="00D0782F"/>
    <w:rsid w:val="00D07F26"/>
    <w:rsid w:val="00D10455"/>
    <w:rsid w:val="00D105F3"/>
    <w:rsid w:val="00D115F0"/>
    <w:rsid w:val="00D11740"/>
    <w:rsid w:val="00D11ADB"/>
    <w:rsid w:val="00D11B3B"/>
    <w:rsid w:val="00D11D46"/>
    <w:rsid w:val="00D11D77"/>
    <w:rsid w:val="00D12608"/>
    <w:rsid w:val="00D13035"/>
    <w:rsid w:val="00D131A2"/>
    <w:rsid w:val="00D13303"/>
    <w:rsid w:val="00D1400E"/>
    <w:rsid w:val="00D144BB"/>
    <w:rsid w:val="00D1465F"/>
    <w:rsid w:val="00D14887"/>
    <w:rsid w:val="00D14B3B"/>
    <w:rsid w:val="00D1508A"/>
    <w:rsid w:val="00D15422"/>
    <w:rsid w:val="00D167E7"/>
    <w:rsid w:val="00D1688D"/>
    <w:rsid w:val="00D16A8E"/>
    <w:rsid w:val="00D1742B"/>
    <w:rsid w:val="00D20165"/>
    <w:rsid w:val="00D20282"/>
    <w:rsid w:val="00D203DC"/>
    <w:rsid w:val="00D20594"/>
    <w:rsid w:val="00D20C94"/>
    <w:rsid w:val="00D20CFB"/>
    <w:rsid w:val="00D215EE"/>
    <w:rsid w:val="00D21620"/>
    <w:rsid w:val="00D21904"/>
    <w:rsid w:val="00D21C11"/>
    <w:rsid w:val="00D21DCA"/>
    <w:rsid w:val="00D21E15"/>
    <w:rsid w:val="00D21E97"/>
    <w:rsid w:val="00D2290A"/>
    <w:rsid w:val="00D22A1D"/>
    <w:rsid w:val="00D22AEC"/>
    <w:rsid w:val="00D231B3"/>
    <w:rsid w:val="00D23FF1"/>
    <w:rsid w:val="00D24ABF"/>
    <w:rsid w:val="00D2509E"/>
    <w:rsid w:val="00D253A2"/>
    <w:rsid w:val="00D254E2"/>
    <w:rsid w:val="00D2557D"/>
    <w:rsid w:val="00D257EB"/>
    <w:rsid w:val="00D26188"/>
    <w:rsid w:val="00D264D0"/>
    <w:rsid w:val="00D26946"/>
    <w:rsid w:val="00D26B89"/>
    <w:rsid w:val="00D26E7C"/>
    <w:rsid w:val="00D26E89"/>
    <w:rsid w:val="00D31D8F"/>
    <w:rsid w:val="00D31ED1"/>
    <w:rsid w:val="00D323CE"/>
    <w:rsid w:val="00D3254A"/>
    <w:rsid w:val="00D33BE6"/>
    <w:rsid w:val="00D346CE"/>
    <w:rsid w:val="00D34DCD"/>
    <w:rsid w:val="00D34EDB"/>
    <w:rsid w:val="00D36046"/>
    <w:rsid w:val="00D362DC"/>
    <w:rsid w:val="00D3704B"/>
    <w:rsid w:val="00D37388"/>
    <w:rsid w:val="00D37419"/>
    <w:rsid w:val="00D40B4A"/>
    <w:rsid w:val="00D40BAA"/>
    <w:rsid w:val="00D40BF7"/>
    <w:rsid w:val="00D40D91"/>
    <w:rsid w:val="00D411EE"/>
    <w:rsid w:val="00D41381"/>
    <w:rsid w:val="00D41711"/>
    <w:rsid w:val="00D41A8C"/>
    <w:rsid w:val="00D42377"/>
    <w:rsid w:val="00D424EF"/>
    <w:rsid w:val="00D42F06"/>
    <w:rsid w:val="00D4303F"/>
    <w:rsid w:val="00D43371"/>
    <w:rsid w:val="00D43D69"/>
    <w:rsid w:val="00D44030"/>
    <w:rsid w:val="00D44093"/>
    <w:rsid w:val="00D4480B"/>
    <w:rsid w:val="00D44EB9"/>
    <w:rsid w:val="00D45525"/>
    <w:rsid w:val="00D4577A"/>
    <w:rsid w:val="00D459B2"/>
    <w:rsid w:val="00D45BBE"/>
    <w:rsid w:val="00D45D80"/>
    <w:rsid w:val="00D46177"/>
    <w:rsid w:val="00D4667D"/>
    <w:rsid w:val="00D466E0"/>
    <w:rsid w:val="00D468DD"/>
    <w:rsid w:val="00D4783D"/>
    <w:rsid w:val="00D47991"/>
    <w:rsid w:val="00D479F6"/>
    <w:rsid w:val="00D50CC8"/>
    <w:rsid w:val="00D512C0"/>
    <w:rsid w:val="00D514BB"/>
    <w:rsid w:val="00D514F3"/>
    <w:rsid w:val="00D516F3"/>
    <w:rsid w:val="00D51AA7"/>
    <w:rsid w:val="00D52C97"/>
    <w:rsid w:val="00D52D07"/>
    <w:rsid w:val="00D52DDA"/>
    <w:rsid w:val="00D53A47"/>
    <w:rsid w:val="00D53F88"/>
    <w:rsid w:val="00D54D55"/>
    <w:rsid w:val="00D55422"/>
    <w:rsid w:val="00D555BC"/>
    <w:rsid w:val="00D56086"/>
    <w:rsid w:val="00D561C8"/>
    <w:rsid w:val="00D56C19"/>
    <w:rsid w:val="00D56FB8"/>
    <w:rsid w:val="00D57322"/>
    <w:rsid w:val="00D574D8"/>
    <w:rsid w:val="00D5789D"/>
    <w:rsid w:val="00D60C27"/>
    <w:rsid w:val="00D6113D"/>
    <w:rsid w:val="00D6121F"/>
    <w:rsid w:val="00D61311"/>
    <w:rsid w:val="00D6179A"/>
    <w:rsid w:val="00D62342"/>
    <w:rsid w:val="00D62440"/>
    <w:rsid w:val="00D6276F"/>
    <w:rsid w:val="00D62E32"/>
    <w:rsid w:val="00D63237"/>
    <w:rsid w:val="00D6325C"/>
    <w:rsid w:val="00D632EC"/>
    <w:rsid w:val="00D63510"/>
    <w:rsid w:val="00D63566"/>
    <w:rsid w:val="00D636A7"/>
    <w:rsid w:val="00D63832"/>
    <w:rsid w:val="00D64C60"/>
    <w:rsid w:val="00D654D0"/>
    <w:rsid w:val="00D65CC1"/>
    <w:rsid w:val="00D667C5"/>
    <w:rsid w:val="00D6698E"/>
    <w:rsid w:val="00D67433"/>
    <w:rsid w:val="00D67A58"/>
    <w:rsid w:val="00D67A5D"/>
    <w:rsid w:val="00D7043C"/>
    <w:rsid w:val="00D710DA"/>
    <w:rsid w:val="00D72BAE"/>
    <w:rsid w:val="00D72E24"/>
    <w:rsid w:val="00D72E4B"/>
    <w:rsid w:val="00D73126"/>
    <w:rsid w:val="00D734EB"/>
    <w:rsid w:val="00D73727"/>
    <w:rsid w:val="00D73A65"/>
    <w:rsid w:val="00D73CDE"/>
    <w:rsid w:val="00D73F61"/>
    <w:rsid w:val="00D74001"/>
    <w:rsid w:val="00D754EF"/>
    <w:rsid w:val="00D757D8"/>
    <w:rsid w:val="00D759AD"/>
    <w:rsid w:val="00D75A05"/>
    <w:rsid w:val="00D76099"/>
    <w:rsid w:val="00D76D48"/>
    <w:rsid w:val="00D76F6D"/>
    <w:rsid w:val="00D77021"/>
    <w:rsid w:val="00D771A0"/>
    <w:rsid w:val="00D77669"/>
    <w:rsid w:val="00D8003C"/>
    <w:rsid w:val="00D80311"/>
    <w:rsid w:val="00D807E3"/>
    <w:rsid w:val="00D80FED"/>
    <w:rsid w:val="00D811FA"/>
    <w:rsid w:val="00D813FA"/>
    <w:rsid w:val="00D81730"/>
    <w:rsid w:val="00D81AFB"/>
    <w:rsid w:val="00D83426"/>
    <w:rsid w:val="00D847A1"/>
    <w:rsid w:val="00D84B93"/>
    <w:rsid w:val="00D84C99"/>
    <w:rsid w:val="00D84CAB"/>
    <w:rsid w:val="00D850CD"/>
    <w:rsid w:val="00D852D4"/>
    <w:rsid w:val="00D8559D"/>
    <w:rsid w:val="00D860FD"/>
    <w:rsid w:val="00D8668F"/>
    <w:rsid w:val="00D8675E"/>
    <w:rsid w:val="00D87175"/>
    <w:rsid w:val="00D87433"/>
    <w:rsid w:val="00D87977"/>
    <w:rsid w:val="00D87E33"/>
    <w:rsid w:val="00D9041F"/>
    <w:rsid w:val="00D91772"/>
    <w:rsid w:val="00D91A90"/>
    <w:rsid w:val="00D91E1E"/>
    <w:rsid w:val="00D92351"/>
    <w:rsid w:val="00D92386"/>
    <w:rsid w:val="00D92863"/>
    <w:rsid w:val="00D92AA5"/>
    <w:rsid w:val="00D92B0A"/>
    <w:rsid w:val="00D93665"/>
    <w:rsid w:val="00D93AF8"/>
    <w:rsid w:val="00D944A1"/>
    <w:rsid w:val="00D948B6"/>
    <w:rsid w:val="00D96595"/>
    <w:rsid w:val="00D97EB7"/>
    <w:rsid w:val="00D97FA5"/>
    <w:rsid w:val="00DA1190"/>
    <w:rsid w:val="00DA15A4"/>
    <w:rsid w:val="00DA15DD"/>
    <w:rsid w:val="00DA1CC7"/>
    <w:rsid w:val="00DA1F6B"/>
    <w:rsid w:val="00DA2026"/>
    <w:rsid w:val="00DA210C"/>
    <w:rsid w:val="00DA2686"/>
    <w:rsid w:val="00DA2F29"/>
    <w:rsid w:val="00DA314E"/>
    <w:rsid w:val="00DA4666"/>
    <w:rsid w:val="00DA4AB5"/>
    <w:rsid w:val="00DA4D5F"/>
    <w:rsid w:val="00DA5710"/>
    <w:rsid w:val="00DA5769"/>
    <w:rsid w:val="00DA592B"/>
    <w:rsid w:val="00DA5A24"/>
    <w:rsid w:val="00DA5B3E"/>
    <w:rsid w:val="00DA651F"/>
    <w:rsid w:val="00DA6652"/>
    <w:rsid w:val="00DA686F"/>
    <w:rsid w:val="00DA77C2"/>
    <w:rsid w:val="00DA79B5"/>
    <w:rsid w:val="00DA7CE1"/>
    <w:rsid w:val="00DA7D41"/>
    <w:rsid w:val="00DA7E70"/>
    <w:rsid w:val="00DB047A"/>
    <w:rsid w:val="00DB0ABF"/>
    <w:rsid w:val="00DB10B1"/>
    <w:rsid w:val="00DB1C1D"/>
    <w:rsid w:val="00DB1F4A"/>
    <w:rsid w:val="00DB1F51"/>
    <w:rsid w:val="00DB291F"/>
    <w:rsid w:val="00DB2AD5"/>
    <w:rsid w:val="00DB2BDA"/>
    <w:rsid w:val="00DB2C5E"/>
    <w:rsid w:val="00DB4BCF"/>
    <w:rsid w:val="00DB4D3A"/>
    <w:rsid w:val="00DB4DDB"/>
    <w:rsid w:val="00DB5394"/>
    <w:rsid w:val="00DB6473"/>
    <w:rsid w:val="00DB778E"/>
    <w:rsid w:val="00DB7D33"/>
    <w:rsid w:val="00DC0AD4"/>
    <w:rsid w:val="00DC0F95"/>
    <w:rsid w:val="00DC1060"/>
    <w:rsid w:val="00DC12B9"/>
    <w:rsid w:val="00DC321F"/>
    <w:rsid w:val="00DC37E6"/>
    <w:rsid w:val="00DC3920"/>
    <w:rsid w:val="00DC4E21"/>
    <w:rsid w:val="00DC51EA"/>
    <w:rsid w:val="00DC5D3B"/>
    <w:rsid w:val="00DC5EC1"/>
    <w:rsid w:val="00DC6029"/>
    <w:rsid w:val="00DC6187"/>
    <w:rsid w:val="00DC6DE8"/>
    <w:rsid w:val="00DC716D"/>
    <w:rsid w:val="00DC71DC"/>
    <w:rsid w:val="00DC7279"/>
    <w:rsid w:val="00DD0619"/>
    <w:rsid w:val="00DD0C00"/>
    <w:rsid w:val="00DD0DE2"/>
    <w:rsid w:val="00DD0EFC"/>
    <w:rsid w:val="00DD1328"/>
    <w:rsid w:val="00DD1771"/>
    <w:rsid w:val="00DD2F20"/>
    <w:rsid w:val="00DD3CE0"/>
    <w:rsid w:val="00DD49CF"/>
    <w:rsid w:val="00DD4AD7"/>
    <w:rsid w:val="00DD608E"/>
    <w:rsid w:val="00DD65CB"/>
    <w:rsid w:val="00DD65D2"/>
    <w:rsid w:val="00DD6BB0"/>
    <w:rsid w:val="00DD730A"/>
    <w:rsid w:val="00DD7428"/>
    <w:rsid w:val="00DD74BB"/>
    <w:rsid w:val="00DD7640"/>
    <w:rsid w:val="00DD7754"/>
    <w:rsid w:val="00DD7CD1"/>
    <w:rsid w:val="00DD7D91"/>
    <w:rsid w:val="00DE0947"/>
    <w:rsid w:val="00DE09C3"/>
    <w:rsid w:val="00DE154F"/>
    <w:rsid w:val="00DE3386"/>
    <w:rsid w:val="00DE4685"/>
    <w:rsid w:val="00DE5B24"/>
    <w:rsid w:val="00DE612C"/>
    <w:rsid w:val="00DE6435"/>
    <w:rsid w:val="00DE6845"/>
    <w:rsid w:val="00DE7047"/>
    <w:rsid w:val="00DE70CC"/>
    <w:rsid w:val="00DE740A"/>
    <w:rsid w:val="00DE741D"/>
    <w:rsid w:val="00DF0301"/>
    <w:rsid w:val="00DF08A8"/>
    <w:rsid w:val="00DF0B11"/>
    <w:rsid w:val="00DF0C89"/>
    <w:rsid w:val="00DF0CB8"/>
    <w:rsid w:val="00DF12B2"/>
    <w:rsid w:val="00DF12DC"/>
    <w:rsid w:val="00DF1713"/>
    <w:rsid w:val="00DF19B1"/>
    <w:rsid w:val="00DF1BE7"/>
    <w:rsid w:val="00DF29AD"/>
    <w:rsid w:val="00DF2E48"/>
    <w:rsid w:val="00DF2F83"/>
    <w:rsid w:val="00DF3044"/>
    <w:rsid w:val="00DF3170"/>
    <w:rsid w:val="00DF3B1E"/>
    <w:rsid w:val="00DF3C77"/>
    <w:rsid w:val="00DF3CF8"/>
    <w:rsid w:val="00DF58A1"/>
    <w:rsid w:val="00DF5E65"/>
    <w:rsid w:val="00DF6184"/>
    <w:rsid w:val="00DF6289"/>
    <w:rsid w:val="00DF6CB3"/>
    <w:rsid w:val="00DF6CF1"/>
    <w:rsid w:val="00DF70B9"/>
    <w:rsid w:val="00DF71D1"/>
    <w:rsid w:val="00DF78DF"/>
    <w:rsid w:val="00DF7A2F"/>
    <w:rsid w:val="00DF7CD8"/>
    <w:rsid w:val="00E000EB"/>
    <w:rsid w:val="00E005E5"/>
    <w:rsid w:val="00E01056"/>
    <w:rsid w:val="00E011A7"/>
    <w:rsid w:val="00E01E51"/>
    <w:rsid w:val="00E027FC"/>
    <w:rsid w:val="00E02C91"/>
    <w:rsid w:val="00E030D9"/>
    <w:rsid w:val="00E03CFD"/>
    <w:rsid w:val="00E0444B"/>
    <w:rsid w:val="00E053A2"/>
    <w:rsid w:val="00E0572A"/>
    <w:rsid w:val="00E05AD9"/>
    <w:rsid w:val="00E05C4A"/>
    <w:rsid w:val="00E0602C"/>
    <w:rsid w:val="00E066AC"/>
    <w:rsid w:val="00E0697E"/>
    <w:rsid w:val="00E06D09"/>
    <w:rsid w:val="00E06D54"/>
    <w:rsid w:val="00E06F80"/>
    <w:rsid w:val="00E07632"/>
    <w:rsid w:val="00E07A45"/>
    <w:rsid w:val="00E07D25"/>
    <w:rsid w:val="00E10E50"/>
    <w:rsid w:val="00E10FE1"/>
    <w:rsid w:val="00E11561"/>
    <w:rsid w:val="00E11B82"/>
    <w:rsid w:val="00E11BE4"/>
    <w:rsid w:val="00E126AB"/>
    <w:rsid w:val="00E12925"/>
    <w:rsid w:val="00E13A00"/>
    <w:rsid w:val="00E13D0E"/>
    <w:rsid w:val="00E13E9E"/>
    <w:rsid w:val="00E1472C"/>
    <w:rsid w:val="00E156CA"/>
    <w:rsid w:val="00E16937"/>
    <w:rsid w:val="00E16AC8"/>
    <w:rsid w:val="00E202F1"/>
    <w:rsid w:val="00E2106F"/>
    <w:rsid w:val="00E210EE"/>
    <w:rsid w:val="00E212CC"/>
    <w:rsid w:val="00E21460"/>
    <w:rsid w:val="00E21A7E"/>
    <w:rsid w:val="00E21A91"/>
    <w:rsid w:val="00E22063"/>
    <w:rsid w:val="00E220CD"/>
    <w:rsid w:val="00E22BCC"/>
    <w:rsid w:val="00E2413B"/>
    <w:rsid w:val="00E24662"/>
    <w:rsid w:val="00E24929"/>
    <w:rsid w:val="00E249AA"/>
    <w:rsid w:val="00E24D7B"/>
    <w:rsid w:val="00E25011"/>
    <w:rsid w:val="00E260EF"/>
    <w:rsid w:val="00E269DE"/>
    <w:rsid w:val="00E26D7D"/>
    <w:rsid w:val="00E318D6"/>
    <w:rsid w:val="00E31ABD"/>
    <w:rsid w:val="00E31F33"/>
    <w:rsid w:val="00E32268"/>
    <w:rsid w:val="00E33B71"/>
    <w:rsid w:val="00E34E03"/>
    <w:rsid w:val="00E35A55"/>
    <w:rsid w:val="00E35F3B"/>
    <w:rsid w:val="00E35F4F"/>
    <w:rsid w:val="00E3622A"/>
    <w:rsid w:val="00E3646B"/>
    <w:rsid w:val="00E375AC"/>
    <w:rsid w:val="00E378F8"/>
    <w:rsid w:val="00E37AD4"/>
    <w:rsid w:val="00E37B59"/>
    <w:rsid w:val="00E40115"/>
    <w:rsid w:val="00E40245"/>
    <w:rsid w:val="00E403AE"/>
    <w:rsid w:val="00E40B54"/>
    <w:rsid w:val="00E40CA0"/>
    <w:rsid w:val="00E412A0"/>
    <w:rsid w:val="00E413F6"/>
    <w:rsid w:val="00E41504"/>
    <w:rsid w:val="00E41FCE"/>
    <w:rsid w:val="00E42384"/>
    <w:rsid w:val="00E424F4"/>
    <w:rsid w:val="00E42620"/>
    <w:rsid w:val="00E42857"/>
    <w:rsid w:val="00E42DBA"/>
    <w:rsid w:val="00E437A2"/>
    <w:rsid w:val="00E43C59"/>
    <w:rsid w:val="00E44C26"/>
    <w:rsid w:val="00E44C99"/>
    <w:rsid w:val="00E45CAB"/>
    <w:rsid w:val="00E45DEC"/>
    <w:rsid w:val="00E46A80"/>
    <w:rsid w:val="00E46F3F"/>
    <w:rsid w:val="00E470BE"/>
    <w:rsid w:val="00E4792D"/>
    <w:rsid w:val="00E502C2"/>
    <w:rsid w:val="00E505F6"/>
    <w:rsid w:val="00E51913"/>
    <w:rsid w:val="00E51A0B"/>
    <w:rsid w:val="00E524BB"/>
    <w:rsid w:val="00E525C5"/>
    <w:rsid w:val="00E527CE"/>
    <w:rsid w:val="00E52B1F"/>
    <w:rsid w:val="00E5329E"/>
    <w:rsid w:val="00E5346D"/>
    <w:rsid w:val="00E547A3"/>
    <w:rsid w:val="00E54840"/>
    <w:rsid w:val="00E54B5E"/>
    <w:rsid w:val="00E55C8E"/>
    <w:rsid w:val="00E56909"/>
    <w:rsid w:val="00E57424"/>
    <w:rsid w:val="00E576D6"/>
    <w:rsid w:val="00E57709"/>
    <w:rsid w:val="00E601E4"/>
    <w:rsid w:val="00E6070C"/>
    <w:rsid w:val="00E6091D"/>
    <w:rsid w:val="00E614BC"/>
    <w:rsid w:val="00E61785"/>
    <w:rsid w:val="00E61CD2"/>
    <w:rsid w:val="00E62715"/>
    <w:rsid w:val="00E6301A"/>
    <w:rsid w:val="00E63080"/>
    <w:rsid w:val="00E6397E"/>
    <w:rsid w:val="00E63E9C"/>
    <w:rsid w:val="00E643D1"/>
    <w:rsid w:val="00E64573"/>
    <w:rsid w:val="00E64FE3"/>
    <w:rsid w:val="00E6545E"/>
    <w:rsid w:val="00E66E92"/>
    <w:rsid w:val="00E67059"/>
    <w:rsid w:val="00E677D6"/>
    <w:rsid w:val="00E67DBA"/>
    <w:rsid w:val="00E702E8"/>
    <w:rsid w:val="00E70D71"/>
    <w:rsid w:val="00E713BA"/>
    <w:rsid w:val="00E71508"/>
    <w:rsid w:val="00E719E3"/>
    <w:rsid w:val="00E71FFC"/>
    <w:rsid w:val="00E7204C"/>
    <w:rsid w:val="00E7219B"/>
    <w:rsid w:val="00E7258E"/>
    <w:rsid w:val="00E726DE"/>
    <w:rsid w:val="00E72B85"/>
    <w:rsid w:val="00E72C1A"/>
    <w:rsid w:val="00E72D26"/>
    <w:rsid w:val="00E72FF9"/>
    <w:rsid w:val="00E73158"/>
    <w:rsid w:val="00E73FC5"/>
    <w:rsid w:val="00E74AEA"/>
    <w:rsid w:val="00E75A80"/>
    <w:rsid w:val="00E75B84"/>
    <w:rsid w:val="00E75C16"/>
    <w:rsid w:val="00E75FDF"/>
    <w:rsid w:val="00E761B0"/>
    <w:rsid w:val="00E76FFD"/>
    <w:rsid w:val="00E7730E"/>
    <w:rsid w:val="00E77DD8"/>
    <w:rsid w:val="00E80355"/>
    <w:rsid w:val="00E805E0"/>
    <w:rsid w:val="00E80C03"/>
    <w:rsid w:val="00E81BCD"/>
    <w:rsid w:val="00E8215B"/>
    <w:rsid w:val="00E826CD"/>
    <w:rsid w:val="00E832F5"/>
    <w:rsid w:val="00E83BCF"/>
    <w:rsid w:val="00E83C83"/>
    <w:rsid w:val="00E83CB7"/>
    <w:rsid w:val="00E83CBF"/>
    <w:rsid w:val="00E8491C"/>
    <w:rsid w:val="00E84AA9"/>
    <w:rsid w:val="00E84B2F"/>
    <w:rsid w:val="00E85FEA"/>
    <w:rsid w:val="00E864AF"/>
    <w:rsid w:val="00E865D2"/>
    <w:rsid w:val="00E868F3"/>
    <w:rsid w:val="00E8690B"/>
    <w:rsid w:val="00E8695F"/>
    <w:rsid w:val="00E86A33"/>
    <w:rsid w:val="00E86D28"/>
    <w:rsid w:val="00E86DF9"/>
    <w:rsid w:val="00E86F13"/>
    <w:rsid w:val="00E874AB"/>
    <w:rsid w:val="00E87573"/>
    <w:rsid w:val="00E906C6"/>
    <w:rsid w:val="00E90AB4"/>
    <w:rsid w:val="00E90F79"/>
    <w:rsid w:val="00E912D7"/>
    <w:rsid w:val="00E91C77"/>
    <w:rsid w:val="00E92A09"/>
    <w:rsid w:val="00E94486"/>
    <w:rsid w:val="00E955F5"/>
    <w:rsid w:val="00E9571D"/>
    <w:rsid w:val="00E958C9"/>
    <w:rsid w:val="00E95E33"/>
    <w:rsid w:val="00E96200"/>
    <w:rsid w:val="00E96F00"/>
    <w:rsid w:val="00E973AB"/>
    <w:rsid w:val="00EA0C84"/>
    <w:rsid w:val="00EA0E86"/>
    <w:rsid w:val="00EA107E"/>
    <w:rsid w:val="00EA1BCD"/>
    <w:rsid w:val="00EA1C03"/>
    <w:rsid w:val="00EA1D87"/>
    <w:rsid w:val="00EA1FD0"/>
    <w:rsid w:val="00EA20FF"/>
    <w:rsid w:val="00EA24B2"/>
    <w:rsid w:val="00EA2A45"/>
    <w:rsid w:val="00EA2EC9"/>
    <w:rsid w:val="00EA360F"/>
    <w:rsid w:val="00EA3CC8"/>
    <w:rsid w:val="00EA4174"/>
    <w:rsid w:val="00EA4F10"/>
    <w:rsid w:val="00EA52BB"/>
    <w:rsid w:val="00EA561A"/>
    <w:rsid w:val="00EA5A98"/>
    <w:rsid w:val="00EA6181"/>
    <w:rsid w:val="00EA69E2"/>
    <w:rsid w:val="00EA76FD"/>
    <w:rsid w:val="00EA7DA7"/>
    <w:rsid w:val="00EA7F18"/>
    <w:rsid w:val="00EB03B7"/>
    <w:rsid w:val="00EB0FFD"/>
    <w:rsid w:val="00EB12EB"/>
    <w:rsid w:val="00EB133D"/>
    <w:rsid w:val="00EB14D7"/>
    <w:rsid w:val="00EB1775"/>
    <w:rsid w:val="00EB1DB6"/>
    <w:rsid w:val="00EB223F"/>
    <w:rsid w:val="00EB2C56"/>
    <w:rsid w:val="00EB2CFE"/>
    <w:rsid w:val="00EB32F4"/>
    <w:rsid w:val="00EB44EA"/>
    <w:rsid w:val="00EB490E"/>
    <w:rsid w:val="00EB5935"/>
    <w:rsid w:val="00EB6A9A"/>
    <w:rsid w:val="00EB72F5"/>
    <w:rsid w:val="00EC028B"/>
    <w:rsid w:val="00EC083E"/>
    <w:rsid w:val="00EC08D8"/>
    <w:rsid w:val="00EC0C12"/>
    <w:rsid w:val="00EC0D24"/>
    <w:rsid w:val="00EC0DEC"/>
    <w:rsid w:val="00EC1BB6"/>
    <w:rsid w:val="00EC1D14"/>
    <w:rsid w:val="00EC1ECA"/>
    <w:rsid w:val="00EC25B3"/>
    <w:rsid w:val="00EC2D06"/>
    <w:rsid w:val="00EC3125"/>
    <w:rsid w:val="00EC33DC"/>
    <w:rsid w:val="00EC3FCA"/>
    <w:rsid w:val="00EC45E0"/>
    <w:rsid w:val="00EC4F3D"/>
    <w:rsid w:val="00EC52F3"/>
    <w:rsid w:val="00EC55C2"/>
    <w:rsid w:val="00EC5774"/>
    <w:rsid w:val="00EC5A3D"/>
    <w:rsid w:val="00EC64E4"/>
    <w:rsid w:val="00EC658B"/>
    <w:rsid w:val="00EC6DC6"/>
    <w:rsid w:val="00EC77A7"/>
    <w:rsid w:val="00ED045C"/>
    <w:rsid w:val="00ED1305"/>
    <w:rsid w:val="00ED1761"/>
    <w:rsid w:val="00ED231B"/>
    <w:rsid w:val="00ED24EB"/>
    <w:rsid w:val="00ED25E7"/>
    <w:rsid w:val="00ED265E"/>
    <w:rsid w:val="00ED278F"/>
    <w:rsid w:val="00ED29C5"/>
    <w:rsid w:val="00ED2C4D"/>
    <w:rsid w:val="00ED7928"/>
    <w:rsid w:val="00EE016E"/>
    <w:rsid w:val="00EE037F"/>
    <w:rsid w:val="00EE0497"/>
    <w:rsid w:val="00EE04D9"/>
    <w:rsid w:val="00EE0A57"/>
    <w:rsid w:val="00EE0C3A"/>
    <w:rsid w:val="00EE1D79"/>
    <w:rsid w:val="00EE33FA"/>
    <w:rsid w:val="00EE38BC"/>
    <w:rsid w:val="00EE4B65"/>
    <w:rsid w:val="00EE4E61"/>
    <w:rsid w:val="00EE58B3"/>
    <w:rsid w:val="00EE5AB6"/>
    <w:rsid w:val="00EE5BA6"/>
    <w:rsid w:val="00EE5CCC"/>
    <w:rsid w:val="00EE69B4"/>
    <w:rsid w:val="00EE6A95"/>
    <w:rsid w:val="00EE6C60"/>
    <w:rsid w:val="00EE6CDF"/>
    <w:rsid w:val="00EE6DB5"/>
    <w:rsid w:val="00EE6E84"/>
    <w:rsid w:val="00EE7C9D"/>
    <w:rsid w:val="00EF029B"/>
    <w:rsid w:val="00EF06E1"/>
    <w:rsid w:val="00EF0B9A"/>
    <w:rsid w:val="00EF0EB6"/>
    <w:rsid w:val="00EF127C"/>
    <w:rsid w:val="00EF1757"/>
    <w:rsid w:val="00EF18B3"/>
    <w:rsid w:val="00EF1D83"/>
    <w:rsid w:val="00EF1FBD"/>
    <w:rsid w:val="00EF2701"/>
    <w:rsid w:val="00EF2C7F"/>
    <w:rsid w:val="00EF2EB9"/>
    <w:rsid w:val="00EF37E5"/>
    <w:rsid w:val="00EF4372"/>
    <w:rsid w:val="00EF440C"/>
    <w:rsid w:val="00EF5525"/>
    <w:rsid w:val="00EF579C"/>
    <w:rsid w:val="00EF5B1B"/>
    <w:rsid w:val="00EF6612"/>
    <w:rsid w:val="00EF6C93"/>
    <w:rsid w:val="00F006D3"/>
    <w:rsid w:val="00F00BBF"/>
    <w:rsid w:val="00F00FB7"/>
    <w:rsid w:val="00F01829"/>
    <w:rsid w:val="00F02B44"/>
    <w:rsid w:val="00F02FC0"/>
    <w:rsid w:val="00F03077"/>
    <w:rsid w:val="00F0320B"/>
    <w:rsid w:val="00F038B1"/>
    <w:rsid w:val="00F03900"/>
    <w:rsid w:val="00F03933"/>
    <w:rsid w:val="00F03DF0"/>
    <w:rsid w:val="00F04514"/>
    <w:rsid w:val="00F0471A"/>
    <w:rsid w:val="00F0478E"/>
    <w:rsid w:val="00F04FCB"/>
    <w:rsid w:val="00F050B7"/>
    <w:rsid w:val="00F05263"/>
    <w:rsid w:val="00F06546"/>
    <w:rsid w:val="00F0692E"/>
    <w:rsid w:val="00F06C71"/>
    <w:rsid w:val="00F0715F"/>
    <w:rsid w:val="00F07253"/>
    <w:rsid w:val="00F07A4D"/>
    <w:rsid w:val="00F115A7"/>
    <w:rsid w:val="00F1184D"/>
    <w:rsid w:val="00F123FC"/>
    <w:rsid w:val="00F126F0"/>
    <w:rsid w:val="00F12A2F"/>
    <w:rsid w:val="00F1384B"/>
    <w:rsid w:val="00F13949"/>
    <w:rsid w:val="00F139F7"/>
    <w:rsid w:val="00F15647"/>
    <w:rsid w:val="00F15CDE"/>
    <w:rsid w:val="00F15F3D"/>
    <w:rsid w:val="00F17646"/>
    <w:rsid w:val="00F17EAF"/>
    <w:rsid w:val="00F2015F"/>
    <w:rsid w:val="00F2055E"/>
    <w:rsid w:val="00F2060D"/>
    <w:rsid w:val="00F2143B"/>
    <w:rsid w:val="00F21888"/>
    <w:rsid w:val="00F21D62"/>
    <w:rsid w:val="00F2206D"/>
    <w:rsid w:val="00F2225E"/>
    <w:rsid w:val="00F22CE7"/>
    <w:rsid w:val="00F231C2"/>
    <w:rsid w:val="00F233F2"/>
    <w:rsid w:val="00F2371E"/>
    <w:rsid w:val="00F237DB"/>
    <w:rsid w:val="00F23823"/>
    <w:rsid w:val="00F23BEC"/>
    <w:rsid w:val="00F23F2B"/>
    <w:rsid w:val="00F2508B"/>
    <w:rsid w:val="00F2546D"/>
    <w:rsid w:val="00F25DD6"/>
    <w:rsid w:val="00F25DD9"/>
    <w:rsid w:val="00F264C8"/>
    <w:rsid w:val="00F2656F"/>
    <w:rsid w:val="00F2683B"/>
    <w:rsid w:val="00F26DFD"/>
    <w:rsid w:val="00F27052"/>
    <w:rsid w:val="00F277A1"/>
    <w:rsid w:val="00F279B3"/>
    <w:rsid w:val="00F27F8F"/>
    <w:rsid w:val="00F3065F"/>
    <w:rsid w:val="00F30C19"/>
    <w:rsid w:val="00F30F4A"/>
    <w:rsid w:val="00F31069"/>
    <w:rsid w:val="00F3217D"/>
    <w:rsid w:val="00F3255A"/>
    <w:rsid w:val="00F33CAA"/>
    <w:rsid w:val="00F33D85"/>
    <w:rsid w:val="00F340F7"/>
    <w:rsid w:val="00F342A7"/>
    <w:rsid w:val="00F3470B"/>
    <w:rsid w:val="00F34AA8"/>
    <w:rsid w:val="00F35327"/>
    <w:rsid w:val="00F366B4"/>
    <w:rsid w:val="00F37A77"/>
    <w:rsid w:val="00F37D26"/>
    <w:rsid w:val="00F40101"/>
    <w:rsid w:val="00F4015E"/>
    <w:rsid w:val="00F40639"/>
    <w:rsid w:val="00F406E7"/>
    <w:rsid w:val="00F40902"/>
    <w:rsid w:val="00F40BD3"/>
    <w:rsid w:val="00F40D8F"/>
    <w:rsid w:val="00F40F39"/>
    <w:rsid w:val="00F4103E"/>
    <w:rsid w:val="00F4114B"/>
    <w:rsid w:val="00F4115D"/>
    <w:rsid w:val="00F41196"/>
    <w:rsid w:val="00F4186F"/>
    <w:rsid w:val="00F41A31"/>
    <w:rsid w:val="00F41E73"/>
    <w:rsid w:val="00F41FD9"/>
    <w:rsid w:val="00F4212E"/>
    <w:rsid w:val="00F42336"/>
    <w:rsid w:val="00F4240E"/>
    <w:rsid w:val="00F426F4"/>
    <w:rsid w:val="00F42734"/>
    <w:rsid w:val="00F43515"/>
    <w:rsid w:val="00F437F5"/>
    <w:rsid w:val="00F44D70"/>
    <w:rsid w:val="00F46512"/>
    <w:rsid w:val="00F468F6"/>
    <w:rsid w:val="00F46B9F"/>
    <w:rsid w:val="00F47085"/>
    <w:rsid w:val="00F47124"/>
    <w:rsid w:val="00F473EE"/>
    <w:rsid w:val="00F47637"/>
    <w:rsid w:val="00F47E5E"/>
    <w:rsid w:val="00F47F64"/>
    <w:rsid w:val="00F508B6"/>
    <w:rsid w:val="00F50A23"/>
    <w:rsid w:val="00F52046"/>
    <w:rsid w:val="00F5240D"/>
    <w:rsid w:val="00F525F5"/>
    <w:rsid w:val="00F52E04"/>
    <w:rsid w:val="00F52F94"/>
    <w:rsid w:val="00F5336E"/>
    <w:rsid w:val="00F537CC"/>
    <w:rsid w:val="00F539B0"/>
    <w:rsid w:val="00F53F28"/>
    <w:rsid w:val="00F5443A"/>
    <w:rsid w:val="00F54E67"/>
    <w:rsid w:val="00F552A7"/>
    <w:rsid w:val="00F553D6"/>
    <w:rsid w:val="00F55CCC"/>
    <w:rsid w:val="00F55FE4"/>
    <w:rsid w:val="00F56123"/>
    <w:rsid w:val="00F573B8"/>
    <w:rsid w:val="00F57A29"/>
    <w:rsid w:val="00F57D2B"/>
    <w:rsid w:val="00F57EF8"/>
    <w:rsid w:val="00F6007B"/>
    <w:rsid w:val="00F60121"/>
    <w:rsid w:val="00F60F48"/>
    <w:rsid w:val="00F61525"/>
    <w:rsid w:val="00F62C68"/>
    <w:rsid w:val="00F63A3E"/>
    <w:rsid w:val="00F658A2"/>
    <w:rsid w:val="00F66702"/>
    <w:rsid w:val="00F66BA3"/>
    <w:rsid w:val="00F67AB0"/>
    <w:rsid w:val="00F70273"/>
    <w:rsid w:val="00F71010"/>
    <w:rsid w:val="00F717FD"/>
    <w:rsid w:val="00F71C18"/>
    <w:rsid w:val="00F7431C"/>
    <w:rsid w:val="00F74E88"/>
    <w:rsid w:val="00F75D5B"/>
    <w:rsid w:val="00F77259"/>
    <w:rsid w:val="00F775D8"/>
    <w:rsid w:val="00F77D11"/>
    <w:rsid w:val="00F8040B"/>
    <w:rsid w:val="00F80ED3"/>
    <w:rsid w:val="00F80EE0"/>
    <w:rsid w:val="00F81283"/>
    <w:rsid w:val="00F81437"/>
    <w:rsid w:val="00F82651"/>
    <w:rsid w:val="00F82960"/>
    <w:rsid w:val="00F82A41"/>
    <w:rsid w:val="00F82AE6"/>
    <w:rsid w:val="00F83321"/>
    <w:rsid w:val="00F84B9E"/>
    <w:rsid w:val="00F85505"/>
    <w:rsid w:val="00F8568F"/>
    <w:rsid w:val="00F8571A"/>
    <w:rsid w:val="00F85C6A"/>
    <w:rsid w:val="00F85E26"/>
    <w:rsid w:val="00F85EC6"/>
    <w:rsid w:val="00F85FC8"/>
    <w:rsid w:val="00F86C6E"/>
    <w:rsid w:val="00F878F7"/>
    <w:rsid w:val="00F90493"/>
    <w:rsid w:val="00F90586"/>
    <w:rsid w:val="00F91104"/>
    <w:rsid w:val="00F91ED1"/>
    <w:rsid w:val="00F923C8"/>
    <w:rsid w:val="00F93F73"/>
    <w:rsid w:val="00F94DD9"/>
    <w:rsid w:val="00F95272"/>
    <w:rsid w:val="00F953B0"/>
    <w:rsid w:val="00F95BEF"/>
    <w:rsid w:val="00F96441"/>
    <w:rsid w:val="00F96B53"/>
    <w:rsid w:val="00F96E5B"/>
    <w:rsid w:val="00F97966"/>
    <w:rsid w:val="00F97D90"/>
    <w:rsid w:val="00FA0343"/>
    <w:rsid w:val="00FA03EE"/>
    <w:rsid w:val="00FA04E2"/>
    <w:rsid w:val="00FA086C"/>
    <w:rsid w:val="00FA15C3"/>
    <w:rsid w:val="00FA169E"/>
    <w:rsid w:val="00FA4A2D"/>
    <w:rsid w:val="00FA5EDA"/>
    <w:rsid w:val="00FA6B9D"/>
    <w:rsid w:val="00FA71B9"/>
    <w:rsid w:val="00FA7782"/>
    <w:rsid w:val="00FA77BD"/>
    <w:rsid w:val="00FA7B8D"/>
    <w:rsid w:val="00FB049E"/>
    <w:rsid w:val="00FB0AC2"/>
    <w:rsid w:val="00FB1082"/>
    <w:rsid w:val="00FB1767"/>
    <w:rsid w:val="00FB1C9F"/>
    <w:rsid w:val="00FB1FD8"/>
    <w:rsid w:val="00FB2AB2"/>
    <w:rsid w:val="00FB32A0"/>
    <w:rsid w:val="00FB3383"/>
    <w:rsid w:val="00FB3592"/>
    <w:rsid w:val="00FB38D6"/>
    <w:rsid w:val="00FB4164"/>
    <w:rsid w:val="00FB694B"/>
    <w:rsid w:val="00FB742B"/>
    <w:rsid w:val="00FB74C9"/>
    <w:rsid w:val="00FC0080"/>
    <w:rsid w:val="00FC02B0"/>
    <w:rsid w:val="00FC0363"/>
    <w:rsid w:val="00FC12A4"/>
    <w:rsid w:val="00FC14E6"/>
    <w:rsid w:val="00FC2472"/>
    <w:rsid w:val="00FC2ADC"/>
    <w:rsid w:val="00FC2F12"/>
    <w:rsid w:val="00FC32DD"/>
    <w:rsid w:val="00FC3428"/>
    <w:rsid w:val="00FC3A9A"/>
    <w:rsid w:val="00FC3B83"/>
    <w:rsid w:val="00FC422D"/>
    <w:rsid w:val="00FC4A59"/>
    <w:rsid w:val="00FC4B2E"/>
    <w:rsid w:val="00FC5900"/>
    <w:rsid w:val="00FC6754"/>
    <w:rsid w:val="00FC7701"/>
    <w:rsid w:val="00FD073D"/>
    <w:rsid w:val="00FD087B"/>
    <w:rsid w:val="00FD0A61"/>
    <w:rsid w:val="00FD0AFE"/>
    <w:rsid w:val="00FD0DE8"/>
    <w:rsid w:val="00FD17A0"/>
    <w:rsid w:val="00FD1D06"/>
    <w:rsid w:val="00FD2D4B"/>
    <w:rsid w:val="00FD306B"/>
    <w:rsid w:val="00FD322F"/>
    <w:rsid w:val="00FD3717"/>
    <w:rsid w:val="00FD44C6"/>
    <w:rsid w:val="00FD49DE"/>
    <w:rsid w:val="00FD4B25"/>
    <w:rsid w:val="00FD5442"/>
    <w:rsid w:val="00FD6B9C"/>
    <w:rsid w:val="00FD72EA"/>
    <w:rsid w:val="00FD76A3"/>
    <w:rsid w:val="00FD7E3B"/>
    <w:rsid w:val="00FE1E8F"/>
    <w:rsid w:val="00FE2D7A"/>
    <w:rsid w:val="00FE3EB9"/>
    <w:rsid w:val="00FE405A"/>
    <w:rsid w:val="00FE463C"/>
    <w:rsid w:val="00FE5950"/>
    <w:rsid w:val="00FE5F17"/>
    <w:rsid w:val="00FE61E9"/>
    <w:rsid w:val="00FE6739"/>
    <w:rsid w:val="00FE67A4"/>
    <w:rsid w:val="00FE68FF"/>
    <w:rsid w:val="00FE70F6"/>
    <w:rsid w:val="00FE764B"/>
    <w:rsid w:val="00FF0345"/>
    <w:rsid w:val="00FF1FFC"/>
    <w:rsid w:val="00FF205D"/>
    <w:rsid w:val="00FF20F8"/>
    <w:rsid w:val="00FF249E"/>
    <w:rsid w:val="00FF291A"/>
    <w:rsid w:val="00FF2B31"/>
    <w:rsid w:val="00FF3111"/>
    <w:rsid w:val="00FF3781"/>
    <w:rsid w:val="00FF3796"/>
    <w:rsid w:val="00FF4283"/>
    <w:rsid w:val="00FF49B8"/>
    <w:rsid w:val="00FF50FF"/>
    <w:rsid w:val="00FF51D3"/>
    <w:rsid w:val="00FF58A4"/>
    <w:rsid w:val="00FF5B8E"/>
    <w:rsid w:val="00FF5DF2"/>
    <w:rsid w:val="00FF65A1"/>
    <w:rsid w:val="00FF6604"/>
    <w:rsid w:val="00FF6D24"/>
    <w:rsid w:val="00FF6DD6"/>
    <w:rsid w:val="00FF77C6"/>
    <w:rsid w:val="00FF7B25"/>
    <w:rsid w:val="00FF7DB8"/>
    <w:rsid w:val="00FF7F02"/>
    <w:rsid w:val="02182ED7"/>
    <w:rsid w:val="02502671"/>
    <w:rsid w:val="02E83FAA"/>
    <w:rsid w:val="03327FC8"/>
    <w:rsid w:val="036B774A"/>
    <w:rsid w:val="036D527E"/>
    <w:rsid w:val="03DE5A5A"/>
    <w:rsid w:val="04137DFA"/>
    <w:rsid w:val="051B741C"/>
    <w:rsid w:val="05377B18"/>
    <w:rsid w:val="05776166"/>
    <w:rsid w:val="059666E9"/>
    <w:rsid w:val="05CD222A"/>
    <w:rsid w:val="0600615C"/>
    <w:rsid w:val="0835371C"/>
    <w:rsid w:val="089E3A0A"/>
    <w:rsid w:val="095C5D9F"/>
    <w:rsid w:val="09D26061"/>
    <w:rsid w:val="0A0749B5"/>
    <w:rsid w:val="0A097C88"/>
    <w:rsid w:val="0B065FC2"/>
    <w:rsid w:val="0B4E34C6"/>
    <w:rsid w:val="0BBE4AEF"/>
    <w:rsid w:val="0CC77600"/>
    <w:rsid w:val="0D7F205C"/>
    <w:rsid w:val="0D853E71"/>
    <w:rsid w:val="0E1C3D4F"/>
    <w:rsid w:val="0E7B4B50"/>
    <w:rsid w:val="0EA855E3"/>
    <w:rsid w:val="0ECB580C"/>
    <w:rsid w:val="10036F74"/>
    <w:rsid w:val="1021389E"/>
    <w:rsid w:val="10E6600F"/>
    <w:rsid w:val="1134315E"/>
    <w:rsid w:val="11AD363C"/>
    <w:rsid w:val="12841AD1"/>
    <w:rsid w:val="12A762DD"/>
    <w:rsid w:val="130848A2"/>
    <w:rsid w:val="1328391B"/>
    <w:rsid w:val="14706BA3"/>
    <w:rsid w:val="153100E0"/>
    <w:rsid w:val="164107F7"/>
    <w:rsid w:val="17097C7A"/>
    <w:rsid w:val="17A728DB"/>
    <w:rsid w:val="181F2A20"/>
    <w:rsid w:val="196E3837"/>
    <w:rsid w:val="19704F4F"/>
    <w:rsid w:val="197C1B46"/>
    <w:rsid w:val="19A9352E"/>
    <w:rsid w:val="1A136006"/>
    <w:rsid w:val="1A6E78BE"/>
    <w:rsid w:val="1B0B13D3"/>
    <w:rsid w:val="1BCA4DEA"/>
    <w:rsid w:val="1C053C3B"/>
    <w:rsid w:val="1CD87093"/>
    <w:rsid w:val="1D2A0AA3"/>
    <w:rsid w:val="1EA35FC3"/>
    <w:rsid w:val="1EC71AB5"/>
    <w:rsid w:val="1ED076C6"/>
    <w:rsid w:val="1F081A52"/>
    <w:rsid w:val="1F1B770B"/>
    <w:rsid w:val="1F520C6C"/>
    <w:rsid w:val="1FA051F0"/>
    <w:rsid w:val="206A3341"/>
    <w:rsid w:val="209459C7"/>
    <w:rsid w:val="209D6898"/>
    <w:rsid w:val="22F8048F"/>
    <w:rsid w:val="232133C3"/>
    <w:rsid w:val="235314EB"/>
    <w:rsid w:val="23ED78C8"/>
    <w:rsid w:val="248B6DBA"/>
    <w:rsid w:val="24CA5E5B"/>
    <w:rsid w:val="25387269"/>
    <w:rsid w:val="258E50DA"/>
    <w:rsid w:val="25B324B4"/>
    <w:rsid w:val="262B29F1"/>
    <w:rsid w:val="271E623E"/>
    <w:rsid w:val="273870AC"/>
    <w:rsid w:val="28AA249C"/>
    <w:rsid w:val="28CB4A9B"/>
    <w:rsid w:val="29562291"/>
    <w:rsid w:val="2A1C6AD2"/>
    <w:rsid w:val="2AF4778E"/>
    <w:rsid w:val="2B7C1298"/>
    <w:rsid w:val="2B993D9D"/>
    <w:rsid w:val="2BA32F62"/>
    <w:rsid w:val="2BA60A01"/>
    <w:rsid w:val="2C4464F3"/>
    <w:rsid w:val="2D574004"/>
    <w:rsid w:val="2DBE4083"/>
    <w:rsid w:val="2E1C58B0"/>
    <w:rsid w:val="2E3737E1"/>
    <w:rsid w:val="2F5B427F"/>
    <w:rsid w:val="2FF66EC9"/>
    <w:rsid w:val="30136908"/>
    <w:rsid w:val="305807BF"/>
    <w:rsid w:val="30C05CFD"/>
    <w:rsid w:val="31592A40"/>
    <w:rsid w:val="316D029A"/>
    <w:rsid w:val="317B29B7"/>
    <w:rsid w:val="31A17F44"/>
    <w:rsid w:val="31A41A13"/>
    <w:rsid w:val="31AB491E"/>
    <w:rsid w:val="31B1462B"/>
    <w:rsid w:val="33836BD3"/>
    <w:rsid w:val="348B6E58"/>
    <w:rsid w:val="367E0853"/>
    <w:rsid w:val="36D6068F"/>
    <w:rsid w:val="37F064F0"/>
    <w:rsid w:val="38064FA4"/>
    <w:rsid w:val="390E7E93"/>
    <w:rsid w:val="3A231E3E"/>
    <w:rsid w:val="3A234B2E"/>
    <w:rsid w:val="3A410516"/>
    <w:rsid w:val="3A9248CD"/>
    <w:rsid w:val="3B070E17"/>
    <w:rsid w:val="3B4C43BE"/>
    <w:rsid w:val="3B9E12CA"/>
    <w:rsid w:val="3BBB1E95"/>
    <w:rsid w:val="3D9077EA"/>
    <w:rsid w:val="3FEA5921"/>
    <w:rsid w:val="3FFE04DC"/>
    <w:rsid w:val="40512B35"/>
    <w:rsid w:val="413718BC"/>
    <w:rsid w:val="41597EF3"/>
    <w:rsid w:val="41943621"/>
    <w:rsid w:val="419C1378"/>
    <w:rsid w:val="427F7E3A"/>
    <w:rsid w:val="445C6678"/>
    <w:rsid w:val="44C91833"/>
    <w:rsid w:val="450862C5"/>
    <w:rsid w:val="458662E9"/>
    <w:rsid w:val="463745E2"/>
    <w:rsid w:val="465E081C"/>
    <w:rsid w:val="46A476B0"/>
    <w:rsid w:val="46F7505D"/>
    <w:rsid w:val="46FA5CD4"/>
    <w:rsid w:val="473F5DDD"/>
    <w:rsid w:val="47653A95"/>
    <w:rsid w:val="479A3013"/>
    <w:rsid w:val="47DC187E"/>
    <w:rsid w:val="47E30DFE"/>
    <w:rsid w:val="4868324E"/>
    <w:rsid w:val="49226F01"/>
    <w:rsid w:val="493C0826"/>
    <w:rsid w:val="495D70FC"/>
    <w:rsid w:val="496833C9"/>
    <w:rsid w:val="4A4F6337"/>
    <w:rsid w:val="4A8F23EC"/>
    <w:rsid w:val="4AC46D25"/>
    <w:rsid w:val="4B8F6261"/>
    <w:rsid w:val="4C3C0B3D"/>
    <w:rsid w:val="4CCC0113"/>
    <w:rsid w:val="4CD314A1"/>
    <w:rsid w:val="4D341814"/>
    <w:rsid w:val="4D5A49E5"/>
    <w:rsid w:val="4EA84268"/>
    <w:rsid w:val="4F6E725F"/>
    <w:rsid w:val="50510AB6"/>
    <w:rsid w:val="50835E6F"/>
    <w:rsid w:val="50EA6DB9"/>
    <w:rsid w:val="51AF1064"/>
    <w:rsid w:val="534704F3"/>
    <w:rsid w:val="54352A41"/>
    <w:rsid w:val="54C65448"/>
    <w:rsid w:val="54F67273"/>
    <w:rsid w:val="55853555"/>
    <w:rsid w:val="564B5F5B"/>
    <w:rsid w:val="568D1B9F"/>
    <w:rsid w:val="56A50FE2"/>
    <w:rsid w:val="56C87B9D"/>
    <w:rsid w:val="56D4209E"/>
    <w:rsid w:val="57947A7F"/>
    <w:rsid w:val="587D0BC4"/>
    <w:rsid w:val="59036C6A"/>
    <w:rsid w:val="5905479E"/>
    <w:rsid w:val="59A41ECD"/>
    <w:rsid w:val="59F81EAC"/>
    <w:rsid w:val="5A6A6683"/>
    <w:rsid w:val="5BF22FC6"/>
    <w:rsid w:val="5CD56B70"/>
    <w:rsid w:val="5CF24424"/>
    <w:rsid w:val="5D126DAC"/>
    <w:rsid w:val="5D5C103F"/>
    <w:rsid w:val="5D7E7207"/>
    <w:rsid w:val="5D9B7028"/>
    <w:rsid w:val="5DC549B3"/>
    <w:rsid w:val="5E343D6A"/>
    <w:rsid w:val="5E6F51D8"/>
    <w:rsid w:val="5E76592E"/>
    <w:rsid w:val="5E766130"/>
    <w:rsid w:val="5EAE39CA"/>
    <w:rsid w:val="5F6F6BEE"/>
    <w:rsid w:val="60275934"/>
    <w:rsid w:val="60E6759D"/>
    <w:rsid w:val="61911ACF"/>
    <w:rsid w:val="621C2B4B"/>
    <w:rsid w:val="62586279"/>
    <w:rsid w:val="626544F2"/>
    <w:rsid w:val="635A4591"/>
    <w:rsid w:val="63E85253"/>
    <w:rsid w:val="64122457"/>
    <w:rsid w:val="64243F39"/>
    <w:rsid w:val="64346872"/>
    <w:rsid w:val="645111D2"/>
    <w:rsid w:val="64E65842"/>
    <w:rsid w:val="654A4C40"/>
    <w:rsid w:val="65E676F8"/>
    <w:rsid w:val="66576847"/>
    <w:rsid w:val="66645795"/>
    <w:rsid w:val="66DB2FD4"/>
    <w:rsid w:val="689B182E"/>
    <w:rsid w:val="689C0FA2"/>
    <w:rsid w:val="68C31F72"/>
    <w:rsid w:val="69E06828"/>
    <w:rsid w:val="6A760889"/>
    <w:rsid w:val="6AAD70E4"/>
    <w:rsid w:val="6B813DF8"/>
    <w:rsid w:val="6BA2703C"/>
    <w:rsid w:val="6BA37E39"/>
    <w:rsid w:val="6C4C6E35"/>
    <w:rsid w:val="6D902448"/>
    <w:rsid w:val="6E5042A8"/>
    <w:rsid w:val="6EF11CBA"/>
    <w:rsid w:val="6F285225"/>
    <w:rsid w:val="6F90742F"/>
    <w:rsid w:val="6FD1766A"/>
    <w:rsid w:val="706E310B"/>
    <w:rsid w:val="712E0EAD"/>
    <w:rsid w:val="71A044F6"/>
    <w:rsid w:val="71B65D31"/>
    <w:rsid w:val="71D67551"/>
    <w:rsid w:val="72AC1CC9"/>
    <w:rsid w:val="73886292"/>
    <w:rsid w:val="73C3551C"/>
    <w:rsid w:val="73C535D6"/>
    <w:rsid w:val="74477EFB"/>
    <w:rsid w:val="7457538A"/>
    <w:rsid w:val="75113AE4"/>
    <w:rsid w:val="75BC0475"/>
    <w:rsid w:val="76015597"/>
    <w:rsid w:val="77464E93"/>
    <w:rsid w:val="785030F6"/>
    <w:rsid w:val="78DB50B6"/>
    <w:rsid w:val="790E2D96"/>
    <w:rsid w:val="79FC52E4"/>
    <w:rsid w:val="7A682979"/>
    <w:rsid w:val="7B252618"/>
    <w:rsid w:val="7B2965AD"/>
    <w:rsid w:val="7BB40677"/>
    <w:rsid w:val="7BD81D81"/>
    <w:rsid w:val="7DD785F8"/>
    <w:rsid w:val="7E033882"/>
    <w:rsid w:val="7E145D6E"/>
    <w:rsid w:val="7E253CEF"/>
    <w:rsid w:val="7E300B5F"/>
    <w:rsid w:val="7F5D6825"/>
    <w:rsid w:val="7F8F6BFA"/>
    <w:rsid w:val="7FF30F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iPriority="99"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qFormat="1"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2"/>
    <w:qFormat/>
    <w:uiPriority w:val="9"/>
    <w:pPr>
      <w:adjustRightInd w:val="0"/>
      <w:spacing w:before="100" w:beforeAutospacing="1" w:after="100" w:afterAutospacing="1" w:line="20" w:lineRule="exact"/>
      <w:jc w:val="center"/>
      <w:outlineLvl w:val="0"/>
    </w:pPr>
    <w:rPr>
      <w:rFonts w:eastAsia="方正黑体_GBK"/>
      <w:bCs/>
      <w:kern w:val="44"/>
      <w:sz w:val="32"/>
      <w:szCs w:val="44"/>
    </w:rPr>
  </w:style>
  <w:style w:type="paragraph" w:styleId="4">
    <w:name w:val="heading 2"/>
    <w:basedOn w:val="1"/>
    <w:next w:val="1"/>
    <w:link w:val="43"/>
    <w:unhideWhenUsed/>
    <w:qFormat/>
    <w:uiPriority w:val="9"/>
    <w:pPr>
      <w:numPr>
        <w:ilvl w:val="0"/>
        <w:numId w:val="1"/>
      </w:numPr>
      <w:ind w:left="0" w:firstLine="640" w:firstLineChars="200"/>
      <w:outlineLvl w:val="1"/>
    </w:pPr>
    <w:rPr>
      <w:rFonts w:ascii="Cambria" w:hAnsi="Cambria" w:eastAsia="方正仿宋_GBK"/>
      <w:bCs/>
      <w:sz w:val="32"/>
      <w:szCs w:val="32"/>
    </w:rPr>
  </w:style>
  <w:style w:type="paragraph" w:styleId="5">
    <w:name w:val="heading 3"/>
    <w:basedOn w:val="1"/>
    <w:next w:val="1"/>
    <w:qFormat/>
    <w:uiPriority w:val="0"/>
    <w:pPr>
      <w:autoSpaceDE w:val="0"/>
      <w:autoSpaceDN w:val="0"/>
      <w:adjustRightInd w:val="0"/>
      <w:spacing w:before="16"/>
      <w:ind w:left="420"/>
      <w:jc w:val="left"/>
      <w:outlineLvl w:val="2"/>
    </w:pPr>
    <w:rPr>
      <w:rFonts w:ascii="仿宋_GB2312" w:eastAsia="仿宋_GB2312" w:cs="MingLiU"/>
      <w:b/>
      <w:iCs/>
      <w:kern w:val="0"/>
      <w:sz w:val="24"/>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33"/>
    <w:qFormat/>
    <w:uiPriority w:val="0"/>
    <w:pPr>
      <w:jc w:val="center"/>
    </w:pPr>
    <w:rPr>
      <w:rFonts w:eastAsia="黑体"/>
      <w:sz w:val="44"/>
    </w:rPr>
  </w:style>
  <w:style w:type="paragraph" w:styleId="6">
    <w:name w:val="Normal Indent"/>
    <w:basedOn w:val="1"/>
    <w:qFormat/>
    <w:uiPriority w:val="0"/>
    <w:pPr>
      <w:ind w:firstLine="567"/>
    </w:pPr>
  </w:style>
  <w:style w:type="paragraph" w:styleId="7">
    <w:name w:val="List Bullet"/>
    <w:basedOn w:val="1"/>
    <w:unhideWhenUsed/>
    <w:qFormat/>
    <w:uiPriority w:val="99"/>
    <w:pPr>
      <w:numPr>
        <w:ilvl w:val="0"/>
        <w:numId w:val="2"/>
      </w:numPr>
      <w:contextualSpacing/>
    </w:pPr>
  </w:style>
  <w:style w:type="paragraph" w:styleId="8">
    <w:name w:val="annotation text"/>
    <w:basedOn w:val="1"/>
    <w:link w:val="62"/>
    <w:semiHidden/>
    <w:unhideWhenUsed/>
    <w:qFormat/>
    <w:uiPriority w:val="99"/>
    <w:pPr>
      <w:jc w:val="left"/>
    </w:pPr>
  </w:style>
  <w:style w:type="paragraph" w:styleId="9">
    <w:name w:val="Body Text Indent"/>
    <w:basedOn w:val="1"/>
    <w:link w:val="53"/>
    <w:semiHidden/>
    <w:unhideWhenUsed/>
    <w:qFormat/>
    <w:uiPriority w:val="99"/>
    <w:pPr>
      <w:spacing w:after="120"/>
      <w:ind w:left="420" w:leftChars="200"/>
    </w:pPr>
  </w:style>
  <w:style w:type="paragraph" w:styleId="10">
    <w:name w:val="Plain Text"/>
    <w:basedOn w:val="1"/>
    <w:link w:val="37"/>
    <w:qFormat/>
    <w:uiPriority w:val="0"/>
    <w:rPr>
      <w:rFonts w:ascii="宋体" w:hAnsi="Courier New"/>
      <w:kern w:val="0"/>
      <w:sz w:val="20"/>
      <w:szCs w:val="20"/>
    </w:rPr>
  </w:style>
  <w:style w:type="paragraph" w:styleId="11">
    <w:name w:val="Date"/>
    <w:basedOn w:val="1"/>
    <w:next w:val="1"/>
    <w:link w:val="32"/>
    <w:unhideWhenUsed/>
    <w:qFormat/>
    <w:uiPriority w:val="0"/>
    <w:pPr>
      <w:ind w:left="100" w:leftChars="2500"/>
    </w:pPr>
    <w:rPr>
      <w:kern w:val="0"/>
      <w:sz w:val="20"/>
    </w:rPr>
  </w:style>
  <w:style w:type="paragraph" w:styleId="12">
    <w:name w:val="Body Text Indent 2"/>
    <w:basedOn w:val="1"/>
    <w:link w:val="48"/>
    <w:semiHidden/>
    <w:unhideWhenUsed/>
    <w:qFormat/>
    <w:uiPriority w:val="99"/>
    <w:pPr>
      <w:spacing w:after="120" w:line="480" w:lineRule="auto"/>
      <w:ind w:left="420" w:leftChars="200"/>
    </w:pPr>
  </w:style>
  <w:style w:type="paragraph" w:styleId="13">
    <w:name w:val="Balloon Text"/>
    <w:basedOn w:val="1"/>
    <w:link w:val="35"/>
    <w:semiHidden/>
    <w:unhideWhenUsed/>
    <w:qFormat/>
    <w:uiPriority w:val="99"/>
    <w:rPr>
      <w:sz w:val="18"/>
      <w:szCs w:val="18"/>
    </w:rPr>
  </w:style>
  <w:style w:type="paragraph" w:styleId="14">
    <w:name w:val="footer"/>
    <w:basedOn w:val="1"/>
    <w:link w:val="31"/>
    <w:unhideWhenUsed/>
    <w:qFormat/>
    <w:uiPriority w:val="99"/>
    <w:pPr>
      <w:tabs>
        <w:tab w:val="center" w:pos="4153"/>
        <w:tab w:val="right" w:pos="8306"/>
      </w:tabs>
      <w:snapToGrid w:val="0"/>
      <w:jc w:val="left"/>
    </w:pPr>
    <w:rPr>
      <w:rFonts w:ascii="Calibri" w:hAnsi="Calibri"/>
      <w:kern w:val="0"/>
      <w:sz w:val="18"/>
      <w:szCs w:val="18"/>
    </w:rPr>
  </w:style>
  <w:style w:type="paragraph" w:styleId="15">
    <w:name w:val="header"/>
    <w:basedOn w:val="1"/>
    <w:link w:val="30"/>
    <w:unhideWhenUsed/>
    <w:qFormat/>
    <w:uiPriority w:val="0"/>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6">
    <w:name w:val="Body Text Indent 3"/>
    <w:basedOn w:val="1"/>
    <w:link w:val="40"/>
    <w:qFormat/>
    <w:uiPriority w:val="0"/>
    <w:pPr>
      <w:spacing w:after="120"/>
      <w:ind w:left="420" w:leftChars="200"/>
    </w:pPr>
    <w:rPr>
      <w:sz w:val="16"/>
      <w:szCs w:val="16"/>
    </w:rPr>
  </w:style>
  <w:style w:type="paragraph" w:styleId="17">
    <w:name w:val="Message Header"/>
    <w:basedOn w:val="1"/>
    <w:next w:val="2"/>
    <w:link w:val="59"/>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8">
    <w:name w:val="HTML Preformatted"/>
    <w:basedOn w:val="1"/>
    <w:link w:val="44"/>
    <w:unhideWhenUsed/>
    <w:qFormat/>
    <w:uiPriority w:val="0"/>
    <w:rPr>
      <w:rFonts w:ascii="Courier New" w:hAnsi="Courier New"/>
      <w:sz w:val="20"/>
      <w:szCs w:val="20"/>
    </w:rPr>
  </w:style>
  <w:style w:type="paragraph" w:styleId="19">
    <w:name w:val="Normal (Web)"/>
    <w:basedOn w:val="1"/>
    <w:qFormat/>
    <w:uiPriority w:val="99"/>
    <w:pPr>
      <w:widowControl/>
      <w:spacing w:before="100" w:beforeAutospacing="1" w:after="100" w:afterAutospacing="1"/>
      <w:jc w:val="left"/>
    </w:pPr>
    <w:rPr>
      <w:rFonts w:ascii="宋体" w:hAnsi="宋体" w:eastAsia="方正仿宋_GBK"/>
      <w:snapToGrid w:val="0"/>
      <w:kern w:val="0"/>
      <w:sz w:val="24"/>
      <w:szCs w:val="32"/>
    </w:rPr>
  </w:style>
  <w:style w:type="paragraph" w:styleId="20">
    <w:name w:val="annotation subject"/>
    <w:basedOn w:val="8"/>
    <w:next w:val="8"/>
    <w:link w:val="63"/>
    <w:semiHidden/>
    <w:unhideWhenUsed/>
    <w:qFormat/>
    <w:uiPriority w:val="99"/>
    <w:rPr>
      <w:b/>
      <w:bCs/>
    </w:rPr>
  </w:style>
  <w:style w:type="paragraph" w:styleId="21">
    <w:name w:val="Body Text First Indent"/>
    <w:qFormat/>
    <w:uiPriority w:val="0"/>
    <w:pPr>
      <w:widowControl w:val="0"/>
      <w:spacing w:line="440" w:lineRule="exact"/>
      <w:ind w:firstLine="420" w:firstLineChars="100"/>
      <w:jc w:val="both"/>
    </w:pPr>
    <w:rPr>
      <w:rFonts w:ascii="Times New Roman" w:hAnsi="Times New Roman" w:eastAsia="宋体" w:cs="Times New Roman"/>
      <w:kern w:val="2"/>
      <w:sz w:val="21"/>
      <w:szCs w:val="22"/>
      <w:lang w:val="en-US" w:eastAsia="zh-CN" w:bidi="ar-SA"/>
    </w:rPr>
  </w:style>
  <w:style w:type="paragraph" w:styleId="22">
    <w:name w:val="Body Text First Indent 2"/>
    <w:basedOn w:val="9"/>
    <w:link w:val="54"/>
    <w:qFormat/>
    <w:uiPriority w:val="0"/>
    <w:pPr>
      <w:ind w:firstLine="420" w:firstLineChars="200"/>
    </w:pPr>
    <w:rPr>
      <w:rFonts w:asciiTheme="minorHAnsi" w:hAnsiTheme="minorHAnsi" w:eastAsiaTheme="minorEastAsia" w:cstheme="minorBidi"/>
      <w:szCs w:val="22"/>
    </w:rPr>
  </w:style>
  <w:style w:type="table" w:styleId="24">
    <w:name w:val="Table Grid"/>
    <w:basedOn w:val="2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Strong"/>
    <w:basedOn w:val="25"/>
    <w:qFormat/>
    <w:uiPriority w:val="0"/>
    <w:rPr>
      <w:b/>
      <w:bCs/>
    </w:rPr>
  </w:style>
  <w:style w:type="character" w:styleId="27">
    <w:name w:val="Emphasis"/>
    <w:basedOn w:val="25"/>
    <w:qFormat/>
    <w:uiPriority w:val="0"/>
    <w:rPr>
      <w:i/>
    </w:rPr>
  </w:style>
  <w:style w:type="character" w:styleId="28">
    <w:name w:val="Hyperlink"/>
    <w:unhideWhenUsed/>
    <w:qFormat/>
    <w:uiPriority w:val="99"/>
    <w:rPr>
      <w:color w:val="0000FF"/>
      <w:u w:val="single"/>
    </w:rPr>
  </w:style>
  <w:style w:type="character" w:styleId="29">
    <w:name w:val="annotation reference"/>
    <w:basedOn w:val="25"/>
    <w:semiHidden/>
    <w:unhideWhenUsed/>
    <w:qFormat/>
    <w:uiPriority w:val="99"/>
    <w:rPr>
      <w:sz w:val="21"/>
      <w:szCs w:val="21"/>
    </w:rPr>
  </w:style>
  <w:style w:type="character" w:customStyle="1" w:styleId="30">
    <w:name w:val="页眉 Char"/>
    <w:link w:val="15"/>
    <w:qFormat/>
    <w:uiPriority w:val="0"/>
    <w:rPr>
      <w:sz w:val="18"/>
      <w:szCs w:val="18"/>
    </w:rPr>
  </w:style>
  <w:style w:type="character" w:customStyle="1" w:styleId="31">
    <w:name w:val="页脚 Char"/>
    <w:link w:val="14"/>
    <w:qFormat/>
    <w:uiPriority w:val="99"/>
    <w:rPr>
      <w:sz w:val="18"/>
      <w:szCs w:val="18"/>
    </w:rPr>
  </w:style>
  <w:style w:type="character" w:customStyle="1" w:styleId="32">
    <w:name w:val="日期 Char"/>
    <w:link w:val="11"/>
    <w:qFormat/>
    <w:uiPriority w:val="0"/>
    <w:rPr>
      <w:rFonts w:ascii="Times New Roman" w:hAnsi="Times New Roman" w:eastAsia="宋体" w:cs="Times New Roman"/>
      <w:szCs w:val="24"/>
    </w:rPr>
  </w:style>
  <w:style w:type="character" w:customStyle="1" w:styleId="33">
    <w:name w:val="正文文本 Char"/>
    <w:link w:val="2"/>
    <w:qFormat/>
    <w:uiPriority w:val="0"/>
    <w:rPr>
      <w:rFonts w:ascii="Times New Roman" w:hAnsi="Times New Roman" w:eastAsia="黑体"/>
      <w:kern w:val="2"/>
      <w:sz w:val="44"/>
      <w:szCs w:val="24"/>
    </w:rPr>
  </w:style>
  <w:style w:type="paragraph" w:customStyle="1" w:styleId="34">
    <w:name w:val="Default"/>
    <w:qFormat/>
    <w:uiPriority w:val="0"/>
    <w:pPr>
      <w:widowControl w:val="0"/>
      <w:autoSpaceDE w:val="0"/>
      <w:autoSpaceDN w:val="0"/>
      <w:adjustRightInd w:val="0"/>
    </w:pPr>
    <w:rPr>
      <w:rFonts w:ascii="方正黑体_GBK" w:hAnsi="Calibri" w:eastAsia="方正黑体_GBK" w:cs="方正黑体_GBK"/>
      <w:color w:val="000000"/>
      <w:sz w:val="24"/>
      <w:szCs w:val="24"/>
      <w:lang w:val="en-US" w:eastAsia="zh-CN" w:bidi="ar-SA"/>
    </w:rPr>
  </w:style>
  <w:style w:type="character" w:customStyle="1" w:styleId="35">
    <w:name w:val="批注框文本 Char"/>
    <w:link w:val="13"/>
    <w:semiHidden/>
    <w:qFormat/>
    <w:uiPriority w:val="99"/>
    <w:rPr>
      <w:rFonts w:ascii="Times New Roman" w:hAnsi="Times New Roman"/>
      <w:kern w:val="2"/>
      <w:sz w:val="18"/>
      <w:szCs w:val="18"/>
    </w:rPr>
  </w:style>
  <w:style w:type="paragraph" w:styleId="36">
    <w:name w:val="List Paragraph"/>
    <w:basedOn w:val="1"/>
    <w:qFormat/>
    <w:uiPriority w:val="34"/>
    <w:pPr>
      <w:spacing w:line="720" w:lineRule="exact"/>
      <w:ind w:firstLine="420" w:firstLineChars="200"/>
      <w:jc w:val="left"/>
    </w:pPr>
    <w:rPr>
      <w:rFonts w:ascii="方正小标宋_GBK" w:hAnsi="Verdana,??" w:eastAsia="方正小标宋_GBK" w:cs="宋体"/>
      <w:bCs/>
      <w:color w:val="000000"/>
      <w:spacing w:val="-30"/>
      <w:kern w:val="36"/>
      <w:sz w:val="32"/>
      <w:szCs w:val="32"/>
    </w:rPr>
  </w:style>
  <w:style w:type="character" w:customStyle="1" w:styleId="37">
    <w:name w:val="纯文本 Char"/>
    <w:link w:val="10"/>
    <w:qFormat/>
    <w:uiPriority w:val="0"/>
    <w:rPr>
      <w:rFonts w:ascii="宋体" w:hAnsi="Courier New"/>
    </w:rPr>
  </w:style>
  <w:style w:type="character" w:customStyle="1" w:styleId="38">
    <w:name w:val="纯文本 Char1"/>
    <w:semiHidden/>
    <w:qFormat/>
    <w:uiPriority w:val="99"/>
    <w:rPr>
      <w:rFonts w:ascii="宋体" w:hAnsi="Courier New" w:cs="Courier New"/>
      <w:kern w:val="2"/>
      <w:sz w:val="21"/>
      <w:szCs w:val="21"/>
    </w:rPr>
  </w:style>
  <w:style w:type="table" w:customStyle="1" w:styleId="39">
    <w:name w:val="网格型1"/>
    <w:basedOn w:val="23"/>
    <w:qFormat/>
    <w:uiPriority w:val="59"/>
    <w:rPr>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40">
    <w:name w:val="正文文本缩进 3 Char"/>
    <w:link w:val="16"/>
    <w:qFormat/>
    <w:uiPriority w:val="0"/>
    <w:rPr>
      <w:rFonts w:ascii="Times New Roman" w:hAnsi="Times New Roman"/>
      <w:kern w:val="2"/>
      <w:sz w:val="16"/>
      <w:szCs w:val="16"/>
    </w:rPr>
  </w:style>
  <w:style w:type="paragraph" w:customStyle="1" w:styleId="41">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42">
    <w:name w:val="标题 1 Char"/>
    <w:link w:val="3"/>
    <w:qFormat/>
    <w:uiPriority w:val="9"/>
    <w:rPr>
      <w:rFonts w:ascii="Times New Roman" w:hAnsi="Times New Roman" w:eastAsia="方正黑体_GBK"/>
      <w:bCs/>
      <w:kern w:val="44"/>
      <w:sz w:val="32"/>
      <w:szCs w:val="44"/>
    </w:rPr>
  </w:style>
  <w:style w:type="character" w:customStyle="1" w:styleId="43">
    <w:name w:val="标题 2 Char"/>
    <w:link w:val="4"/>
    <w:qFormat/>
    <w:uiPriority w:val="9"/>
    <w:rPr>
      <w:rFonts w:ascii="Cambria" w:hAnsi="Cambria" w:eastAsia="方正仿宋_GBK"/>
      <w:bCs/>
      <w:kern w:val="2"/>
      <w:sz w:val="32"/>
      <w:szCs w:val="32"/>
    </w:rPr>
  </w:style>
  <w:style w:type="character" w:customStyle="1" w:styleId="44">
    <w:name w:val="HTML 预设格式 Char"/>
    <w:link w:val="18"/>
    <w:qFormat/>
    <w:uiPriority w:val="0"/>
    <w:rPr>
      <w:rFonts w:ascii="Courier New" w:hAnsi="Courier New" w:cs="Courier New"/>
      <w:kern w:val="2"/>
    </w:rPr>
  </w:style>
  <w:style w:type="table" w:customStyle="1" w:styleId="45">
    <w:name w:val="网格型2"/>
    <w:basedOn w:val="23"/>
    <w:qFormat/>
    <w:uiPriority w:val="59"/>
    <w:rPr>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46">
    <w:name w:val="Char Char Char Char Char Char1 Char Char Char Char Char Char Char Char Char Char"/>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styleId="47">
    <w:name w:val="No Spacing"/>
    <w:qFormat/>
    <w:uiPriority w:val="1"/>
    <w:pPr>
      <w:adjustRightInd w:val="0"/>
      <w:snapToGrid w:val="0"/>
    </w:pPr>
    <w:rPr>
      <w:rFonts w:ascii="Tahoma" w:hAnsi="Tahoma" w:eastAsia="微软雅黑" w:cs="Times New Roman"/>
      <w:sz w:val="22"/>
      <w:szCs w:val="22"/>
      <w:lang w:val="en-US" w:eastAsia="zh-CN" w:bidi="ar-SA"/>
    </w:rPr>
  </w:style>
  <w:style w:type="character" w:customStyle="1" w:styleId="48">
    <w:name w:val="正文文本缩进 2 Char"/>
    <w:basedOn w:val="25"/>
    <w:link w:val="12"/>
    <w:semiHidden/>
    <w:qFormat/>
    <w:uiPriority w:val="99"/>
    <w:rPr>
      <w:rFonts w:ascii="Times New Roman" w:hAnsi="Times New Roman"/>
      <w:kern w:val="2"/>
      <w:sz w:val="21"/>
      <w:szCs w:val="24"/>
    </w:rPr>
  </w:style>
  <w:style w:type="character" w:customStyle="1" w:styleId="49">
    <w:name w:val="NormalCharacter"/>
    <w:qFormat/>
    <w:uiPriority w:val="0"/>
  </w:style>
  <w:style w:type="character" w:customStyle="1" w:styleId="50">
    <w:name w:val="font01"/>
    <w:basedOn w:val="25"/>
    <w:qFormat/>
    <w:uiPriority w:val="0"/>
    <w:rPr>
      <w:rFonts w:hint="default" w:ascii="Times New Roman" w:hAnsi="Times New Roman" w:cs="Times New Roman"/>
      <w:color w:val="000000"/>
      <w:sz w:val="20"/>
      <w:szCs w:val="20"/>
      <w:u w:val="none"/>
    </w:rPr>
  </w:style>
  <w:style w:type="character" w:customStyle="1" w:styleId="51">
    <w:name w:val="font11"/>
    <w:basedOn w:val="25"/>
    <w:qFormat/>
    <w:uiPriority w:val="0"/>
    <w:rPr>
      <w:rFonts w:hint="eastAsia" w:ascii="方正仿宋_GBK" w:hAnsi="方正仿宋_GBK" w:eastAsia="方正仿宋_GBK" w:cs="方正仿宋_GBK"/>
      <w:color w:val="000000"/>
      <w:sz w:val="20"/>
      <w:szCs w:val="20"/>
      <w:u w:val="none"/>
    </w:rPr>
  </w:style>
  <w:style w:type="paragraph" w:customStyle="1" w:styleId="52">
    <w:name w:val="默认"/>
    <w:qFormat/>
    <w:uiPriority w:val="0"/>
    <w:rPr>
      <w:rFonts w:ascii="Helvetica" w:hAnsi="Helvetica" w:eastAsia="Helvetica" w:cs="Helvetica"/>
      <w:color w:val="000000"/>
      <w:sz w:val="22"/>
      <w:szCs w:val="22"/>
      <w:lang w:val="en-US" w:eastAsia="zh-CN" w:bidi="ar-SA"/>
    </w:rPr>
  </w:style>
  <w:style w:type="character" w:customStyle="1" w:styleId="53">
    <w:name w:val="正文文本缩进 Char"/>
    <w:basedOn w:val="25"/>
    <w:link w:val="9"/>
    <w:semiHidden/>
    <w:qFormat/>
    <w:uiPriority w:val="99"/>
    <w:rPr>
      <w:rFonts w:ascii="Times New Roman" w:hAnsi="Times New Roman"/>
      <w:kern w:val="2"/>
      <w:sz w:val="21"/>
      <w:szCs w:val="24"/>
    </w:rPr>
  </w:style>
  <w:style w:type="character" w:customStyle="1" w:styleId="54">
    <w:name w:val="正文首行缩进 2 Char"/>
    <w:basedOn w:val="53"/>
    <w:link w:val="22"/>
    <w:qFormat/>
    <w:uiPriority w:val="0"/>
    <w:rPr>
      <w:rFonts w:asciiTheme="minorHAnsi" w:hAnsiTheme="minorHAnsi" w:eastAsiaTheme="minorEastAsia" w:cstheme="minorBidi"/>
      <w:kern w:val="2"/>
      <w:sz w:val="21"/>
      <w:szCs w:val="22"/>
    </w:rPr>
  </w:style>
  <w:style w:type="paragraph" w:customStyle="1" w:styleId="55">
    <w:name w:val="公文标题1"/>
    <w:basedOn w:val="1"/>
    <w:next w:val="1"/>
    <w:qFormat/>
    <w:uiPriority w:val="0"/>
    <w:pPr>
      <w:spacing w:line="600" w:lineRule="exact"/>
      <w:jc w:val="center"/>
    </w:pPr>
    <w:rPr>
      <w:rFonts w:eastAsia="方正小标宋_GBK"/>
      <w:sz w:val="44"/>
    </w:rPr>
  </w:style>
  <w:style w:type="paragraph" w:customStyle="1" w:styleId="56">
    <w:name w:val="公文标题2"/>
    <w:basedOn w:val="1"/>
    <w:next w:val="1"/>
    <w:qFormat/>
    <w:uiPriority w:val="0"/>
    <w:pPr>
      <w:spacing w:line="600" w:lineRule="exact"/>
      <w:ind w:firstLine="420" w:firstLineChars="200"/>
    </w:pPr>
    <w:rPr>
      <w:rFonts w:eastAsia="方正黑体_GBK" w:cstheme="minorBidi"/>
      <w:sz w:val="32"/>
    </w:rPr>
  </w:style>
  <w:style w:type="paragraph" w:customStyle="1" w:styleId="57">
    <w:name w:val="公文标题3"/>
    <w:basedOn w:val="1"/>
    <w:next w:val="1"/>
    <w:link w:val="58"/>
    <w:qFormat/>
    <w:uiPriority w:val="0"/>
    <w:pPr>
      <w:spacing w:line="600" w:lineRule="exact"/>
      <w:ind w:firstLine="420" w:firstLineChars="200"/>
    </w:pPr>
    <w:rPr>
      <w:rFonts w:eastAsia="方正楷体_GBK" w:cstheme="minorBidi"/>
      <w:sz w:val="32"/>
    </w:rPr>
  </w:style>
  <w:style w:type="character" w:customStyle="1" w:styleId="58">
    <w:name w:val="公文标题3 Char"/>
    <w:link w:val="57"/>
    <w:qFormat/>
    <w:uiPriority w:val="0"/>
    <w:rPr>
      <w:rFonts w:ascii="Times New Roman" w:hAnsi="Times New Roman" w:eastAsia="方正楷体_GBK" w:cstheme="minorBidi"/>
      <w:kern w:val="2"/>
      <w:sz w:val="32"/>
      <w:szCs w:val="24"/>
    </w:rPr>
  </w:style>
  <w:style w:type="character" w:customStyle="1" w:styleId="59">
    <w:name w:val="信息标题 Char"/>
    <w:basedOn w:val="25"/>
    <w:link w:val="17"/>
    <w:qFormat/>
    <w:uiPriority w:val="0"/>
    <w:rPr>
      <w:rFonts w:ascii="Cambria" w:hAnsi="Cambria"/>
      <w:kern w:val="2"/>
      <w:sz w:val="24"/>
      <w:szCs w:val="24"/>
      <w:shd w:val="pct20" w:color="auto" w:fill="auto"/>
    </w:rPr>
  </w:style>
  <w:style w:type="character" w:customStyle="1" w:styleId="60">
    <w:name w:val="font21"/>
    <w:basedOn w:val="25"/>
    <w:qFormat/>
    <w:uiPriority w:val="0"/>
    <w:rPr>
      <w:rFonts w:hint="default" w:ascii="Times New Roman" w:hAnsi="Times New Roman" w:eastAsia="宋体" w:cs="Times New Roman"/>
      <w:color w:val="000000"/>
      <w:sz w:val="32"/>
      <w:szCs w:val="32"/>
      <w:u w:val="none"/>
    </w:rPr>
  </w:style>
  <w:style w:type="paragraph" w:customStyle="1" w:styleId="61">
    <w:name w:val="Normal Indent1"/>
    <w:basedOn w:val="1"/>
    <w:qFormat/>
    <w:uiPriority w:val="0"/>
    <w:pPr>
      <w:ind w:firstLine="420" w:firstLineChars="200"/>
    </w:pPr>
    <w:rPr>
      <w:rFonts w:hint="eastAsia"/>
    </w:rPr>
  </w:style>
  <w:style w:type="character" w:customStyle="1" w:styleId="62">
    <w:name w:val="批注文字 Char"/>
    <w:basedOn w:val="25"/>
    <w:link w:val="8"/>
    <w:semiHidden/>
    <w:qFormat/>
    <w:uiPriority w:val="99"/>
    <w:rPr>
      <w:rFonts w:ascii="Times New Roman" w:hAnsi="Times New Roman"/>
      <w:kern w:val="2"/>
      <w:sz w:val="21"/>
      <w:szCs w:val="24"/>
    </w:rPr>
  </w:style>
  <w:style w:type="character" w:customStyle="1" w:styleId="63">
    <w:name w:val="批注主题 Char"/>
    <w:basedOn w:val="62"/>
    <w:link w:val="20"/>
    <w:semiHidden/>
    <w:qFormat/>
    <w:uiPriority w:val="99"/>
    <w:rPr>
      <w:rFonts w:ascii="Times New Roman" w:hAnsi="Times New Roman"/>
      <w:b/>
      <w:bCs/>
      <w:kern w:val="2"/>
      <w:sz w:val="21"/>
      <w:szCs w:val="24"/>
    </w:rPr>
  </w:style>
  <w:style w:type="paragraph" w:customStyle="1" w:styleId="64">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2.bin"/><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emf"/><Relationship Id="rId12" Type="http://schemas.openxmlformats.org/officeDocument/2006/relationships/oleObject" Target="embeddings/oleObject4.bin"/><Relationship Id="rId11" Type="http://schemas.openxmlformats.org/officeDocument/2006/relationships/image" Target="media/image3.e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5118</Words>
  <Characters>5336</Characters>
  <Lines>1</Lines>
  <Paragraphs>1</Paragraphs>
  <TotalTime>6</TotalTime>
  <ScaleCrop>false</ScaleCrop>
  <LinksUpToDate>false</LinksUpToDate>
  <CharactersWithSpaces>5626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2023-07-14T11:24:00Z</dcterms:created>
  <dc:creator>xiangj</dc:creator>
  <cp:lastModifiedBy>Alvis Li</cp:lastModifiedBy>
  <cp:lastPrinted>2023-06-02T10:42:00Z</cp:lastPrinted>
  <dcterms:modified xsi:type="dcterms:W3CDTF">2024-07-23T03:07:14Z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7F734C0F13F595C49DDA9466DA95DDCD_43</vt:lpwstr>
  </property>
</Properties>
</file>